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710B864" w14:textId="77777777" w:rsidR="00D8029C" w:rsidRPr="00CC4321" w:rsidRDefault="00C258CC">
      <w:pPr>
        <w:spacing w:after="0"/>
        <w:ind w:left="0" w:firstLine="0"/>
        <w:jc w:val="left"/>
        <w:rPr>
          <w:rFonts w:ascii="Montserrat" w:hAnsi="Montserrat"/>
          <w:sz w:val="18"/>
        </w:rPr>
      </w:pPr>
      <w:r w:rsidRPr="00CC4321">
        <w:rPr>
          <w:rFonts w:ascii="Montserrat" w:hAnsi="Montserrat"/>
          <w:b/>
          <w:sz w:val="18"/>
        </w:rPr>
        <w:t>COMISIÓN REGULADORA DE ENERGÍA</w:t>
      </w:r>
    </w:p>
    <w:p w14:paraId="677E9C7B" w14:textId="77777777" w:rsidR="00D8029C" w:rsidRPr="00CC4321" w:rsidRDefault="00C258CC">
      <w:pPr>
        <w:spacing w:after="0"/>
        <w:ind w:left="-5" w:right="22"/>
        <w:rPr>
          <w:rFonts w:ascii="Montserrat" w:hAnsi="Montserrat"/>
          <w:sz w:val="18"/>
        </w:rPr>
      </w:pPr>
      <w:r w:rsidRPr="00CC4321">
        <w:rPr>
          <w:rFonts w:ascii="Montserrat" w:hAnsi="Montserrat"/>
          <w:sz w:val="18"/>
        </w:rPr>
        <w:t>SECRETARÍA EJECUTIVA</w:t>
      </w:r>
    </w:p>
    <w:p w14:paraId="732203B3" w14:textId="77777777" w:rsidR="00306191" w:rsidRDefault="00C258CC">
      <w:pPr>
        <w:ind w:left="-5" w:right="22"/>
        <w:rPr>
          <w:rFonts w:ascii="Montserrat" w:hAnsi="Montserrat"/>
          <w:sz w:val="18"/>
        </w:rPr>
      </w:pPr>
      <w:r w:rsidRPr="00CC4321">
        <w:rPr>
          <w:rFonts w:ascii="Montserrat" w:hAnsi="Montserrat"/>
          <w:sz w:val="18"/>
        </w:rPr>
        <w:t>P R E S E N T E</w:t>
      </w:r>
    </w:p>
    <w:p w14:paraId="7F4617CF" w14:textId="425A271E" w:rsidR="00D8029C" w:rsidRPr="00CC4321" w:rsidRDefault="00E955CB" w:rsidP="00306191">
      <w:pPr>
        <w:ind w:left="-5" w:right="22"/>
        <w:jc w:val="right"/>
        <w:rPr>
          <w:rFonts w:ascii="Montserrat" w:hAnsi="Montserrat"/>
          <w:sz w:val="18"/>
        </w:rPr>
      </w:pPr>
      <w:r w:rsidRPr="00CC4321">
        <w:rPr>
          <w:rFonts w:ascii="Montserrat" w:hAnsi="Montserrat"/>
          <w:sz w:val="18"/>
        </w:rPr>
        <w:t>[Lugar, fecha]</w:t>
      </w:r>
    </w:p>
    <w:p w14:paraId="42B54B5E" w14:textId="77777777" w:rsidR="00306191" w:rsidRDefault="00306191" w:rsidP="00C14134">
      <w:pPr>
        <w:spacing w:after="0"/>
        <w:ind w:left="11" w:right="23" w:hanging="11"/>
        <w:rPr>
          <w:rFonts w:ascii="Montserrat" w:hAnsi="Montserrat"/>
          <w:b/>
          <w:bCs/>
          <w:sz w:val="18"/>
          <w:szCs w:val="18"/>
        </w:rPr>
      </w:pPr>
    </w:p>
    <w:p w14:paraId="73A569B5" w14:textId="179B7A73" w:rsidR="00C123A0" w:rsidRDefault="00C123A0" w:rsidP="00C14134">
      <w:pPr>
        <w:spacing w:after="0"/>
        <w:ind w:left="11" w:right="23" w:hanging="11"/>
        <w:rPr>
          <w:rFonts w:ascii="Montserrat" w:hAnsi="Montserrat"/>
          <w:b/>
          <w:bCs/>
          <w:sz w:val="18"/>
          <w:szCs w:val="18"/>
        </w:rPr>
      </w:pPr>
      <w:r w:rsidRPr="006B52F4">
        <w:rPr>
          <w:rFonts w:ascii="Montserrat" w:hAnsi="Montserrat"/>
          <w:b/>
          <w:bCs/>
          <w:sz w:val="18"/>
          <w:szCs w:val="18"/>
        </w:rPr>
        <w:t>[PARA EL CASO DE PERSONAS FÍSICAS]</w:t>
      </w:r>
    </w:p>
    <w:p w14:paraId="72072B02" w14:textId="1809E69D" w:rsidR="00C14134" w:rsidRDefault="00C14134" w:rsidP="00C14134">
      <w:pPr>
        <w:spacing w:after="0"/>
        <w:ind w:left="11" w:right="23" w:hanging="11"/>
        <w:rPr>
          <w:rFonts w:ascii="Montserrat" w:hAnsi="Montserrat"/>
          <w:b/>
          <w:bCs/>
          <w:sz w:val="18"/>
          <w:szCs w:val="18"/>
        </w:rPr>
      </w:pPr>
    </w:p>
    <w:p w14:paraId="4EE0C450" w14:textId="77777777" w:rsidR="00C14134" w:rsidRPr="006B52F4" w:rsidRDefault="00C14134" w:rsidP="00C14134">
      <w:pPr>
        <w:spacing w:after="0"/>
        <w:ind w:left="11" w:right="23" w:hanging="11"/>
        <w:rPr>
          <w:rFonts w:ascii="Montserrat" w:hAnsi="Montserrat"/>
          <w:b/>
          <w:bCs/>
          <w:sz w:val="18"/>
          <w:szCs w:val="18"/>
        </w:rPr>
      </w:pPr>
    </w:p>
    <w:p w14:paraId="64A7ABAC" w14:textId="1E58DC12" w:rsidR="00A330A6" w:rsidRPr="006B52F4" w:rsidRDefault="00A330A6" w:rsidP="009663F0">
      <w:pPr>
        <w:ind w:left="-5" w:right="22"/>
        <w:rPr>
          <w:rFonts w:ascii="Montserrat" w:hAnsi="Montserrat"/>
          <w:sz w:val="18"/>
          <w:szCs w:val="18"/>
        </w:rPr>
      </w:pPr>
      <w:r w:rsidRPr="006B52F4">
        <w:rPr>
          <w:rFonts w:ascii="Montserrat" w:hAnsi="Montserrat"/>
          <w:sz w:val="18"/>
          <w:szCs w:val="18"/>
        </w:rPr>
        <w:t xml:space="preserve">EI suscrito </w:t>
      </w:r>
      <w:r w:rsidRPr="006B52F4">
        <w:rPr>
          <w:rFonts w:ascii="Montserrat" w:hAnsi="Montserrat"/>
          <w:b/>
          <w:sz w:val="18"/>
          <w:szCs w:val="18"/>
          <w:u w:val="single"/>
        </w:rPr>
        <w:t>[Nombre]</w:t>
      </w:r>
      <w:r w:rsidR="00043796" w:rsidRPr="006B52F4">
        <w:rPr>
          <w:rFonts w:ascii="Montserrat" w:hAnsi="Montserrat"/>
          <w:b/>
          <w:sz w:val="18"/>
          <w:szCs w:val="18"/>
          <w:u w:val="single"/>
        </w:rPr>
        <w:t>,</w:t>
      </w:r>
      <w:r w:rsidR="001574CA" w:rsidRPr="006B52F4">
        <w:rPr>
          <w:rFonts w:ascii="Montserrat" w:hAnsi="Montserrat"/>
          <w:b/>
          <w:sz w:val="18"/>
          <w:szCs w:val="18"/>
          <w:u w:val="single"/>
        </w:rPr>
        <w:t xml:space="preserve"> </w:t>
      </w:r>
      <w:r w:rsidR="001574CA" w:rsidRPr="006B52F4">
        <w:rPr>
          <w:rFonts w:ascii="Montserrat" w:hAnsi="Montserrat"/>
          <w:sz w:val="18"/>
          <w:szCs w:val="18"/>
        </w:rPr>
        <w:t>con personalidad y patrimonio propio, actuando por su propio derecho</w:t>
      </w:r>
      <w:r w:rsidR="009663F0" w:rsidRPr="006B52F4">
        <w:rPr>
          <w:rFonts w:ascii="Montserrat" w:hAnsi="Montserrat"/>
          <w:sz w:val="18"/>
          <w:szCs w:val="18"/>
        </w:rPr>
        <w:t xml:space="preserve"> </w:t>
      </w:r>
      <w:r w:rsidR="006B52F4" w:rsidRPr="006B52F4">
        <w:rPr>
          <w:rFonts w:ascii="Montserrat" w:hAnsi="Montserrat"/>
          <w:sz w:val="18"/>
          <w:szCs w:val="18"/>
        </w:rPr>
        <w:t xml:space="preserve">se identifica con </w:t>
      </w:r>
      <w:r w:rsidR="006B52F4" w:rsidRPr="00E71CF6">
        <w:rPr>
          <w:rFonts w:ascii="Montserrat" w:hAnsi="Montserrat"/>
          <w:b/>
          <w:bCs/>
          <w:sz w:val="18"/>
          <w:szCs w:val="18"/>
          <w:u w:val="single"/>
        </w:rPr>
        <w:t>[precisar los datos de identificación oficial vigente del suscrito: cartilla, pasaporte, documento migratorio, credencial para votar, cédula profesional]</w:t>
      </w:r>
      <w:r w:rsidR="006B52F4" w:rsidRPr="006B52F4">
        <w:rPr>
          <w:rFonts w:ascii="Montserrat" w:hAnsi="Montserrat"/>
          <w:b/>
          <w:bCs/>
          <w:sz w:val="18"/>
          <w:szCs w:val="18"/>
        </w:rPr>
        <w:t xml:space="preserve">, </w:t>
      </w:r>
      <w:r w:rsidR="00321825">
        <w:rPr>
          <w:rFonts w:ascii="Montserrat" w:hAnsi="Montserrat"/>
          <w:sz w:val="18"/>
        </w:rPr>
        <w:t>con</w:t>
      </w:r>
      <w:r w:rsidR="00321825" w:rsidRPr="00E028E1">
        <w:rPr>
          <w:rFonts w:ascii="Montserrat" w:hAnsi="Montserrat"/>
          <w:sz w:val="18"/>
        </w:rPr>
        <w:t xml:space="preserve"> </w:t>
      </w:r>
      <w:r w:rsidR="00321825">
        <w:rPr>
          <w:rFonts w:ascii="Montserrat" w:hAnsi="Montserrat"/>
          <w:sz w:val="18"/>
        </w:rPr>
        <w:t>relación al</w:t>
      </w:r>
      <w:r w:rsidR="00321825" w:rsidRPr="00E028E1">
        <w:rPr>
          <w:rFonts w:ascii="Montserrat" w:hAnsi="Montserrat"/>
          <w:sz w:val="18"/>
        </w:rPr>
        <w:t xml:space="preserve"> permiso de</w:t>
      </w:r>
      <w:r w:rsidR="00321825" w:rsidRPr="00E028E1">
        <w:rPr>
          <w:rFonts w:ascii="Montserrat" w:hAnsi="Montserrat"/>
          <w:b/>
          <w:sz w:val="18"/>
        </w:rPr>
        <w:t xml:space="preserve"> </w:t>
      </w:r>
      <w:r w:rsidR="00321825" w:rsidRPr="00787319">
        <w:rPr>
          <w:rFonts w:ascii="Montserrat" w:hAnsi="Montserrat"/>
          <w:b/>
          <w:sz w:val="18"/>
          <w:u w:val="single"/>
        </w:rPr>
        <w:t>[actividad regulada de producto(s) permisionado(s)]</w:t>
      </w:r>
      <w:r w:rsidR="00321825" w:rsidRPr="00E028E1">
        <w:rPr>
          <w:rFonts w:ascii="Montserrat" w:hAnsi="Montserrat"/>
          <w:b/>
          <w:sz w:val="18"/>
        </w:rPr>
        <w:t xml:space="preserve"> </w:t>
      </w:r>
      <w:r w:rsidR="00321825" w:rsidRPr="00594058">
        <w:rPr>
          <w:rFonts w:ascii="Montserrat" w:hAnsi="Montserrat"/>
          <w:sz w:val="18"/>
        </w:rPr>
        <w:t>número</w:t>
      </w:r>
      <w:r w:rsidR="00321825">
        <w:rPr>
          <w:rFonts w:ascii="Montserrat" w:hAnsi="Montserrat"/>
          <w:b/>
          <w:sz w:val="18"/>
        </w:rPr>
        <w:t xml:space="preserve"> </w:t>
      </w:r>
      <w:r w:rsidR="00321825" w:rsidRPr="00787319">
        <w:rPr>
          <w:rFonts w:ascii="Montserrat" w:hAnsi="Montserrat"/>
          <w:b/>
          <w:sz w:val="18"/>
          <w:u w:val="single"/>
        </w:rPr>
        <w:t>[</w:t>
      </w:r>
      <w:r w:rsidR="00C30A6A">
        <w:rPr>
          <w:rFonts w:ascii="Montserrat" w:hAnsi="Montserrat"/>
          <w:b/>
          <w:sz w:val="18"/>
          <w:u w:val="single"/>
        </w:rPr>
        <w:t>Número de permiso</w:t>
      </w:r>
      <w:r w:rsidR="00321825" w:rsidRPr="00787319">
        <w:rPr>
          <w:rFonts w:ascii="Montserrat" w:hAnsi="Montserrat"/>
          <w:b/>
          <w:sz w:val="18"/>
          <w:u w:val="single"/>
        </w:rPr>
        <w:t>]</w:t>
      </w:r>
      <w:r w:rsidR="00321825" w:rsidRPr="006B52F4">
        <w:rPr>
          <w:rFonts w:ascii="Montserrat" w:hAnsi="Montserrat"/>
          <w:b/>
          <w:sz w:val="18"/>
          <w:szCs w:val="18"/>
        </w:rPr>
        <w:t xml:space="preserve"> </w:t>
      </w:r>
      <w:r w:rsidR="00321825" w:rsidRPr="00321825">
        <w:rPr>
          <w:rFonts w:ascii="Montserrat" w:hAnsi="Montserrat"/>
          <w:bCs/>
          <w:sz w:val="18"/>
          <w:szCs w:val="18"/>
        </w:rPr>
        <w:t xml:space="preserve">y </w:t>
      </w:r>
      <w:r w:rsidR="00321825" w:rsidRPr="006B52F4">
        <w:rPr>
          <w:rFonts w:ascii="Montserrat" w:hAnsi="Montserrat"/>
          <w:sz w:val="18"/>
          <w:szCs w:val="18"/>
        </w:rPr>
        <w:t>BAJO PROTESTA DE DECIR VERDAD, declaro lo siguiente:</w:t>
      </w:r>
    </w:p>
    <w:p w14:paraId="4D0A86FB" w14:textId="765FEF36" w:rsidR="00966F81" w:rsidRPr="001E2292" w:rsidRDefault="0049258D" w:rsidP="00966F81">
      <w:pPr>
        <w:pStyle w:val="Prrafodelista"/>
        <w:numPr>
          <w:ilvl w:val="0"/>
          <w:numId w:val="9"/>
        </w:numPr>
        <w:spacing w:after="0"/>
        <w:ind w:right="23"/>
        <w:rPr>
          <w:rFonts w:ascii="Montserrat" w:hAnsi="Montserrat"/>
          <w:sz w:val="18"/>
        </w:rPr>
      </w:pPr>
      <w:r>
        <w:rPr>
          <w:rFonts w:ascii="Montserrat" w:hAnsi="Montserrat"/>
          <w:sz w:val="18"/>
        </w:rPr>
        <w:t>Que e</w:t>
      </w:r>
      <w:r w:rsidR="00966F81">
        <w:rPr>
          <w:rFonts w:ascii="Montserrat" w:hAnsi="Montserrat"/>
          <w:sz w:val="18"/>
        </w:rPr>
        <w:t xml:space="preserve">s mi intención </w:t>
      </w:r>
      <w:r w:rsidR="00966F81" w:rsidRPr="001E2292">
        <w:rPr>
          <w:rFonts w:ascii="Montserrat" w:hAnsi="Montserrat"/>
          <w:sz w:val="18"/>
        </w:rPr>
        <w:t xml:space="preserve">ceder los derechos y obligaciones del permiso de </w:t>
      </w:r>
      <w:r w:rsidR="00966F81" w:rsidRPr="001E2292">
        <w:rPr>
          <w:rFonts w:ascii="Montserrat" w:hAnsi="Montserrat"/>
          <w:b/>
          <w:sz w:val="18"/>
        </w:rPr>
        <w:t>[actividad regulada de producto(s) permisionado(s)]</w:t>
      </w:r>
      <w:r w:rsidR="00966F81" w:rsidRPr="001E2292">
        <w:rPr>
          <w:rFonts w:ascii="Montserrat" w:hAnsi="Montserrat"/>
          <w:sz w:val="18"/>
        </w:rPr>
        <w:t xml:space="preserve"> </w:t>
      </w:r>
      <w:r w:rsidR="00966F81" w:rsidRPr="00594058">
        <w:rPr>
          <w:rFonts w:ascii="Montserrat" w:hAnsi="Montserrat"/>
          <w:sz w:val="18"/>
        </w:rPr>
        <w:t>número</w:t>
      </w:r>
      <w:r w:rsidR="00966F81">
        <w:rPr>
          <w:rFonts w:ascii="Montserrat" w:hAnsi="Montserrat"/>
          <w:b/>
          <w:sz w:val="18"/>
        </w:rPr>
        <w:t xml:space="preserve"> </w:t>
      </w:r>
      <w:r w:rsidR="00966F81" w:rsidRPr="00787319">
        <w:rPr>
          <w:rFonts w:ascii="Montserrat" w:hAnsi="Montserrat"/>
          <w:b/>
          <w:sz w:val="18"/>
          <w:u w:val="single"/>
        </w:rPr>
        <w:t>[</w:t>
      </w:r>
      <w:r w:rsidR="00C30A6A">
        <w:rPr>
          <w:rFonts w:ascii="Montserrat" w:hAnsi="Montserrat"/>
          <w:b/>
          <w:sz w:val="18"/>
          <w:u w:val="single"/>
        </w:rPr>
        <w:t>Número de permiso</w:t>
      </w:r>
      <w:r w:rsidR="00966F81" w:rsidRPr="00787319">
        <w:rPr>
          <w:rFonts w:ascii="Montserrat" w:hAnsi="Montserrat"/>
          <w:b/>
          <w:sz w:val="18"/>
          <w:u w:val="single"/>
        </w:rPr>
        <w:t>]</w:t>
      </w:r>
      <w:r w:rsidR="00966F81" w:rsidRPr="00AA057B">
        <w:rPr>
          <w:rFonts w:ascii="Montserrat" w:hAnsi="Montserrat"/>
          <w:b/>
          <w:sz w:val="18"/>
        </w:rPr>
        <w:t xml:space="preserve"> </w:t>
      </w:r>
      <w:r w:rsidR="00966F81" w:rsidRPr="001E2292">
        <w:rPr>
          <w:rFonts w:ascii="Montserrat" w:hAnsi="Montserrat"/>
          <w:sz w:val="18"/>
        </w:rPr>
        <w:t xml:space="preserve">en favor de </w:t>
      </w:r>
      <w:r w:rsidR="00966F81" w:rsidRPr="001E2292">
        <w:rPr>
          <w:rFonts w:ascii="Montserrat" w:hAnsi="Montserrat"/>
          <w:b/>
          <w:sz w:val="18"/>
        </w:rPr>
        <w:t>[</w:t>
      </w:r>
      <w:r w:rsidR="00FE23B1">
        <w:rPr>
          <w:rFonts w:ascii="Montserrat" w:hAnsi="Montserrat"/>
          <w:b/>
          <w:sz w:val="18"/>
        </w:rPr>
        <w:t>nombre</w:t>
      </w:r>
      <w:r w:rsidR="00966F81">
        <w:rPr>
          <w:rFonts w:ascii="Montserrat" w:hAnsi="Montserrat"/>
          <w:b/>
          <w:sz w:val="18"/>
        </w:rPr>
        <w:t xml:space="preserve"> o </w:t>
      </w:r>
      <w:r w:rsidR="00966F81" w:rsidRPr="00FE23B1">
        <w:rPr>
          <w:rFonts w:ascii="Montserrat" w:hAnsi="Montserrat"/>
          <w:b/>
          <w:sz w:val="18"/>
        </w:rPr>
        <w:t>razón social</w:t>
      </w:r>
      <w:r w:rsidR="00966F81" w:rsidRPr="001E2292">
        <w:rPr>
          <w:rFonts w:ascii="Montserrat" w:hAnsi="Montserrat"/>
          <w:b/>
          <w:sz w:val="18"/>
        </w:rPr>
        <w:t>]</w:t>
      </w:r>
      <w:r w:rsidR="00966F81">
        <w:rPr>
          <w:rFonts w:ascii="Montserrat" w:hAnsi="Montserrat"/>
          <w:sz w:val="18"/>
        </w:rPr>
        <w:t xml:space="preserve">, para lo cual solicito la autorización correspondiente a la Comisión Reguladora de Energía. </w:t>
      </w:r>
      <w:r w:rsidR="00966F81" w:rsidRPr="001E2292">
        <w:rPr>
          <w:rFonts w:ascii="Montserrat" w:hAnsi="Montserrat"/>
          <w:sz w:val="18"/>
        </w:rPr>
        <w:t xml:space="preserve">  </w:t>
      </w:r>
    </w:p>
    <w:p w14:paraId="27E9172A" w14:textId="0F7F124A" w:rsidR="00966F81" w:rsidRPr="001E2292" w:rsidRDefault="00966F81" w:rsidP="00966F81">
      <w:pPr>
        <w:pStyle w:val="Prrafodelista"/>
        <w:numPr>
          <w:ilvl w:val="0"/>
          <w:numId w:val="9"/>
        </w:numPr>
        <w:spacing w:after="0"/>
        <w:ind w:right="23"/>
        <w:rPr>
          <w:rFonts w:ascii="Montserrat" w:hAnsi="Montserrat"/>
          <w:sz w:val="18"/>
        </w:rPr>
      </w:pPr>
      <w:r w:rsidRPr="001E2292">
        <w:rPr>
          <w:rFonts w:ascii="Montserrat" w:hAnsi="Montserrat"/>
          <w:sz w:val="18"/>
        </w:rPr>
        <w:t xml:space="preserve">Que, de conformidad con el </w:t>
      </w:r>
      <w:r w:rsidRPr="001E2292">
        <w:rPr>
          <w:rFonts w:ascii="Montserrat" w:hAnsi="Montserrat"/>
          <w:b/>
          <w:sz w:val="18"/>
        </w:rPr>
        <w:t xml:space="preserve">[nombre y datos de identificación del documento probatorio], </w:t>
      </w:r>
      <w:r w:rsidRPr="001E2292">
        <w:rPr>
          <w:rFonts w:ascii="Montserrat" w:hAnsi="Montserrat"/>
          <w:sz w:val="18"/>
        </w:rPr>
        <w:t xml:space="preserve">con fecha de </w:t>
      </w:r>
      <w:r w:rsidRPr="001E2292">
        <w:rPr>
          <w:rFonts w:ascii="Montserrat" w:hAnsi="Montserrat"/>
          <w:b/>
          <w:sz w:val="18"/>
        </w:rPr>
        <w:t>[</w:t>
      </w:r>
      <w:proofErr w:type="spellStart"/>
      <w:r w:rsidRPr="001E2292">
        <w:rPr>
          <w:rFonts w:ascii="Montserrat" w:hAnsi="Montserrat"/>
          <w:b/>
          <w:sz w:val="18"/>
        </w:rPr>
        <w:t>xx</w:t>
      </w:r>
      <w:proofErr w:type="spellEnd"/>
      <w:r w:rsidRPr="001E2292">
        <w:rPr>
          <w:rFonts w:ascii="Montserrat" w:hAnsi="Montserrat"/>
          <w:b/>
          <w:sz w:val="18"/>
        </w:rPr>
        <w:t xml:space="preserve"> de </w:t>
      </w:r>
      <w:proofErr w:type="spellStart"/>
      <w:r w:rsidRPr="001E2292">
        <w:rPr>
          <w:rFonts w:ascii="Montserrat" w:hAnsi="Montserrat"/>
          <w:b/>
          <w:sz w:val="18"/>
        </w:rPr>
        <w:t>xx</w:t>
      </w:r>
      <w:proofErr w:type="spellEnd"/>
      <w:r w:rsidRPr="001E2292">
        <w:rPr>
          <w:rFonts w:ascii="Montserrat" w:hAnsi="Montserrat"/>
          <w:b/>
          <w:sz w:val="18"/>
        </w:rPr>
        <w:t xml:space="preserve"> de 202x],</w:t>
      </w:r>
      <w:r w:rsidRPr="001E2292">
        <w:rPr>
          <w:rFonts w:ascii="Montserrat" w:hAnsi="Montserrat"/>
          <w:sz w:val="18"/>
        </w:rPr>
        <w:t xml:space="preserve"> se suscribió la cesión de derechos del permiso de </w:t>
      </w:r>
      <w:r w:rsidRPr="001E2292">
        <w:rPr>
          <w:rFonts w:ascii="Montserrat" w:hAnsi="Montserrat"/>
          <w:b/>
          <w:sz w:val="18"/>
        </w:rPr>
        <w:t>[actividad regulada de producto(s) permisionado(s)]</w:t>
      </w:r>
      <w:r w:rsidRPr="001E2292">
        <w:rPr>
          <w:rFonts w:ascii="Montserrat" w:hAnsi="Montserrat"/>
          <w:sz w:val="18"/>
        </w:rPr>
        <w:t xml:space="preserve"> número </w:t>
      </w:r>
      <w:r w:rsidRPr="001E2292">
        <w:rPr>
          <w:rFonts w:ascii="Montserrat" w:hAnsi="Montserrat"/>
          <w:b/>
          <w:sz w:val="18"/>
        </w:rPr>
        <w:t>[</w:t>
      </w:r>
      <w:r w:rsidR="00C30A6A">
        <w:rPr>
          <w:rFonts w:ascii="Montserrat" w:hAnsi="Montserrat"/>
          <w:b/>
          <w:sz w:val="18"/>
        </w:rPr>
        <w:t>Número de permiso</w:t>
      </w:r>
      <w:r w:rsidRPr="001E2292">
        <w:rPr>
          <w:rFonts w:ascii="Montserrat" w:hAnsi="Montserrat"/>
          <w:b/>
          <w:sz w:val="18"/>
        </w:rPr>
        <w:t>]</w:t>
      </w:r>
      <w:r w:rsidRPr="001E2292">
        <w:rPr>
          <w:rFonts w:ascii="Montserrat" w:hAnsi="Montserrat"/>
          <w:sz w:val="18"/>
        </w:rPr>
        <w:t>, sujeto a condición suspensiva, por lo que la cesión no surtirá efectos sino hasta que la Comisión autorice la cesión del permiso en términos del artículo 53 de la LH.</w:t>
      </w:r>
    </w:p>
    <w:p w14:paraId="342A60C7" w14:textId="325DC3D8" w:rsidR="00966F81" w:rsidRPr="001E2292" w:rsidRDefault="00966F81" w:rsidP="00966F81">
      <w:pPr>
        <w:pStyle w:val="Prrafodelista"/>
        <w:numPr>
          <w:ilvl w:val="0"/>
          <w:numId w:val="9"/>
        </w:numPr>
        <w:spacing w:after="0"/>
        <w:ind w:right="23"/>
        <w:rPr>
          <w:rFonts w:ascii="Montserrat" w:hAnsi="Montserrat"/>
          <w:sz w:val="18"/>
        </w:rPr>
      </w:pPr>
      <w:r w:rsidRPr="001E2292">
        <w:rPr>
          <w:rFonts w:ascii="Montserrat" w:hAnsi="Montserrat"/>
          <w:sz w:val="18"/>
        </w:rPr>
        <w:t xml:space="preserve">Que, a la fecha de este escrito, el permiso número </w:t>
      </w:r>
      <w:r w:rsidRPr="001E2292">
        <w:rPr>
          <w:rFonts w:ascii="Montserrat" w:hAnsi="Montserrat"/>
          <w:b/>
          <w:sz w:val="18"/>
        </w:rPr>
        <w:t>[</w:t>
      </w:r>
      <w:r w:rsidR="00C30A6A">
        <w:rPr>
          <w:rFonts w:ascii="Montserrat" w:hAnsi="Montserrat"/>
          <w:b/>
          <w:sz w:val="18"/>
        </w:rPr>
        <w:t>Número de permiso</w:t>
      </w:r>
      <w:r w:rsidRPr="001E2292">
        <w:rPr>
          <w:rFonts w:ascii="Montserrat" w:hAnsi="Montserrat"/>
          <w:b/>
          <w:sz w:val="18"/>
        </w:rPr>
        <w:t>]</w:t>
      </w:r>
      <w:r>
        <w:rPr>
          <w:rFonts w:ascii="Montserrat" w:hAnsi="Montserrat"/>
          <w:b/>
          <w:sz w:val="18"/>
        </w:rPr>
        <w:t xml:space="preserve"> </w:t>
      </w:r>
      <w:r w:rsidRPr="001E2292">
        <w:rPr>
          <w:rFonts w:ascii="Montserrat" w:hAnsi="Montserrat"/>
          <w:sz w:val="18"/>
        </w:rPr>
        <w:t>se encuentra vigente y al corriente de sus obligaciones, información que puede constatarse en el expediente correspondiente</w:t>
      </w:r>
      <w:r w:rsidRPr="001E2292">
        <w:rPr>
          <w:rFonts w:ascii="Montserrat" w:hAnsi="Montserrat"/>
          <w:b/>
          <w:sz w:val="18"/>
        </w:rPr>
        <w:t xml:space="preserve">, </w:t>
      </w:r>
      <w:r w:rsidRPr="001E2292">
        <w:rPr>
          <w:rFonts w:ascii="Montserrat" w:hAnsi="Montserrat"/>
          <w:sz w:val="18"/>
        </w:rPr>
        <w:t>así como la documentación soporte adjunta a la presente solicitud (archivo (s) digitalizado (s) de los comprobantes de pago</w:t>
      </w:r>
      <w:r>
        <w:rPr>
          <w:rFonts w:ascii="Montserrat" w:hAnsi="Montserrat"/>
          <w:sz w:val="18"/>
        </w:rPr>
        <w:t>s</w:t>
      </w:r>
      <w:r w:rsidRPr="001E2292">
        <w:rPr>
          <w:rFonts w:ascii="Montserrat" w:hAnsi="Montserrat"/>
          <w:sz w:val="18"/>
        </w:rPr>
        <w:t xml:space="preserve"> de aprovechamientos anual</w:t>
      </w:r>
      <w:r>
        <w:rPr>
          <w:rFonts w:ascii="Montserrat" w:hAnsi="Montserrat"/>
          <w:sz w:val="18"/>
        </w:rPr>
        <w:t>es</w:t>
      </w:r>
      <w:r w:rsidRPr="001E2292">
        <w:rPr>
          <w:rFonts w:ascii="Montserrat" w:hAnsi="Montserrat"/>
          <w:sz w:val="18"/>
        </w:rPr>
        <w:t xml:space="preserve"> realizados durante la vigencia del permiso.</w:t>
      </w:r>
    </w:p>
    <w:p w14:paraId="58CF86D0" w14:textId="44BA7760" w:rsidR="00966F81" w:rsidRDefault="00966F81" w:rsidP="00966F81">
      <w:pPr>
        <w:pStyle w:val="Prrafodelista"/>
        <w:numPr>
          <w:ilvl w:val="0"/>
          <w:numId w:val="9"/>
        </w:numPr>
        <w:spacing w:after="0"/>
        <w:ind w:right="23"/>
        <w:rPr>
          <w:rFonts w:ascii="Montserrat" w:hAnsi="Montserrat"/>
          <w:sz w:val="18"/>
        </w:rPr>
      </w:pPr>
      <w:r w:rsidRPr="001E2292">
        <w:rPr>
          <w:rFonts w:ascii="Montserrat" w:hAnsi="Montserrat"/>
          <w:sz w:val="18"/>
        </w:rPr>
        <w:t xml:space="preserve">Que la solicitud de autorización para </w:t>
      </w:r>
      <w:r>
        <w:rPr>
          <w:rFonts w:ascii="Montserrat" w:hAnsi="Montserrat"/>
          <w:sz w:val="18"/>
        </w:rPr>
        <w:t>la modificación</w:t>
      </w:r>
      <w:r w:rsidRPr="001E2292">
        <w:rPr>
          <w:rFonts w:ascii="Montserrat" w:hAnsi="Montserrat"/>
          <w:sz w:val="18"/>
        </w:rPr>
        <w:t xml:space="preserve"> del permiso número </w:t>
      </w:r>
      <w:r w:rsidRPr="001E2292">
        <w:rPr>
          <w:rFonts w:ascii="Montserrat" w:hAnsi="Montserrat"/>
          <w:b/>
          <w:sz w:val="18"/>
        </w:rPr>
        <w:t>[</w:t>
      </w:r>
      <w:r w:rsidR="00C30A6A">
        <w:rPr>
          <w:rFonts w:ascii="Montserrat" w:hAnsi="Montserrat"/>
          <w:b/>
          <w:sz w:val="18"/>
        </w:rPr>
        <w:t>Número de permiso</w:t>
      </w:r>
      <w:r w:rsidRPr="001E2292">
        <w:rPr>
          <w:rFonts w:ascii="Montserrat" w:hAnsi="Montserrat"/>
          <w:b/>
          <w:sz w:val="18"/>
        </w:rPr>
        <w:t xml:space="preserve">] </w:t>
      </w:r>
      <w:r w:rsidRPr="001E2292">
        <w:rPr>
          <w:rFonts w:ascii="Montserrat" w:hAnsi="Montserrat"/>
          <w:sz w:val="18"/>
        </w:rPr>
        <w:t xml:space="preserve">por cesión se motiva por las siguientes razones: </w:t>
      </w:r>
    </w:p>
    <w:p w14:paraId="2C73AF35" w14:textId="77777777" w:rsidR="00966F81" w:rsidRDefault="00966F81" w:rsidP="00966F81">
      <w:pPr>
        <w:pStyle w:val="Prrafodelista"/>
        <w:numPr>
          <w:ilvl w:val="1"/>
          <w:numId w:val="9"/>
        </w:numPr>
        <w:spacing w:after="0"/>
        <w:ind w:left="1080" w:right="23" w:firstLine="0"/>
        <w:rPr>
          <w:rFonts w:ascii="Montserrat" w:hAnsi="Montserrat"/>
          <w:sz w:val="18"/>
        </w:rPr>
      </w:pPr>
      <w:r w:rsidRPr="001E2292">
        <w:rPr>
          <w:rFonts w:ascii="Montserrat" w:hAnsi="Montserrat"/>
          <w:sz w:val="18"/>
        </w:rPr>
        <w:t>[Razón 1]</w:t>
      </w:r>
    </w:p>
    <w:p w14:paraId="6D154F54" w14:textId="77777777" w:rsidR="00966F81" w:rsidRDefault="00966F81" w:rsidP="00966F81">
      <w:pPr>
        <w:pStyle w:val="Prrafodelista"/>
        <w:numPr>
          <w:ilvl w:val="1"/>
          <w:numId w:val="9"/>
        </w:numPr>
        <w:spacing w:after="0"/>
        <w:ind w:left="1080" w:right="23" w:firstLine="0"/>
        <w:rPr>
          <w:rFonts w:ascii="Montserrat" w:hAnsi="Montserrat"/>
          <w:sz w:val="18"/>
        </w:rPr>
      </w:pPr>
      <w:r w:rsidRPr="001E2292">
        <w:rPr>
          <w:rFonts w:ascii="Montserrat" w:hAnsi="Montserrat"/>
          <w:sz w:val="18"/>
        </w:rPr>
        <w:t>[…]</w:t>
      </w:r>
    </w:p>
    <w:p w14:paraId="659149DE" w14:textId="77777777" w:rsidR="00966F81" w:rsidRPr="001E2292" w:rsidRDefault="00966F81" w:rsidP="00966F81">
      <w:pPr>
        <w:pStyle w:val="Prrafodelista"/>
        <w:numPr>
          <w:ilvl w:val="1"/>
          <w:numId w:val="9"/>
        </w:numPr>
        <w:spacing w:after="0"/>
        <w:ind w:left="1080" w:right="23" w:firstLine="0"/>
        <w:rPr>
          <w:rFonts w:ascii="Montserrat" w:hAnsi="Montserrat"/>
          <w:sz w:val="18"/>
        </w:rPr>
      </w:pPr>
      <w:r w:rsidRPr="001E2292">
        <w:rPr>
          <w:rFonts w:ascii="Montserrat" w:hAnsi="Montserrat"/>
          <w:sz w:val="18"/>
        </w:rPr>
        <w:t>[Razón z]</w:t>
      </w:r>
    </w:p>
    <w:p w14:paraId="47193059" w14:textId="2C60A7AA" w:rsidR="00C14134" w:rsidRDefault="00C14134" w:rsidP="00C14134">
      <w:pPr>
        <w:spacing w:after="0"/>
        <w:ind w:left="11" w:right="23" w:hanging="11"/>
        <w:rPr>
          <w:rFonts w:ascii="Montserrat" w:hAnsi="Montserrat"/>
          <w:sz w:val="18"/>
          <w:szCs w:val="18"/>
        </w:rPr>
      </w:pPr>
    </w:p>
    <w:p w14:paraId="130CFCBA" w14:textId="3D63FEE4" w:rsidR="00C14134" w:rsidRPr="00935744" w:rsidDel="00E81836" w:rsidRDefault="00C14134" w:rsidP="00935744">
      <w:pPr>
        <w:pStyle w:val="Prrafodelista"/>
        <w:spacing w:after="0"/>
        <w:ind w:left="719" w:right="23" w:firstLine="0"/>
        <w:rPr>
          <w:del w:id="0" w:author="Katya Camargo Rios" w:date="2021-10-20T16:11:00Z"/>
          <w:rFonts w:ascii="Montserrat" w:hAnsi="Montserrat"/>
          <w:sz w:val="18"/>
          <w:szCs w:val="18"/>
        </w:rPr>
      </w:pPr>
    </w:p>
    <w:p w14:paraId="0769008C" w14:textId="0D473883" w:rsidR="00C14134" w:rsidRPr="00E81836" w:rsidRDefault="00C14134" w:rsidP="00935744">
      <w:pPr>
        <w:pStyle w:val="Prrafodelista"/>
        <w:ind w:left="719" w:firstLine="0"/>
      </w:pPr>
    </w:p>
    <w:p w14:paraId="4F3E6C86" w14:textId="77777777" w:rsidR="00C14134" w:rsidRDefault="00C14134" w:rsidP="00C14134">
      <w:pPr>
        <w:spacing w:after="0"/>
        <w:ind w:left="11" w:right="23" w:hanging="11"/>
        <w:rPr>
          <w:rFonts w:ascii="Montserrat" w:hAnsi="Montserrat"/>
          <w:sz w:val="18"/>
          <w:szCs w:val="18"/>
        </w:rPr>
      </w:pPr>
    </w:p>
    <w:p w14:paraId="0F4610BD" w14:textId="77777777" w:rsidR="00C14134" w:rsidRDefault="00C14134" w:rsidP="00C14134">
      <w:pPr>
        <w:spacing w:after="0"/>
        <w:ind w:left="11" w:right="23" w:hanging="11"/>
        <w:rPr>
          <w:rFonts w:ascii="Montserrat" w:hAnsi="Montserrat"/>
          <w:sz w:val="18"/>
          <w:szCs w:val="18"/>
        </w:rPr>
      </w:pPr>
    </w:p>
    <w:p w14:paraId="509DA313" w14:textId="0DFCE786" w:rsidR="00AC028B" w:rsidRDefault="00AC028B" w:rsidP="00C14134">
      <w:pPr>
        <w:spacing w:after="0"/>
        <w:ind w:left="11" w:right="23" w:hanging="11"/>
        <w:jc w:val="center"/>
        <w:rPr>
          <w:rFonts w:ascii="Montserrat" w:hAnsi="Montserrat"/>
          <w:b/>
          <w:sz w:val="18"/>
        </w:rPr>
      </w:pPr>
      <w:r w:rsidRPr="00CC4321">
        <w:rPr>
          <w:rFonts w:ascii="Montserrat" w:hAnsi="Montserrat"/>
          <w:b/>
          <w:sz w:val="18"/>
        </w:rPr>
        <w:t>[Nombre y firma autógrafa de</w:t>
      </w:r>
      <w:r>
        <w:rPr>
          <w:rFonts w:ascii="Montserrat" w:hAnsi="Montserrat"/>
          <w:b/>
          <w:sz w:val="18"/>
        </w:rPr>
        <w:t xml:space="preserve"> la Persona Física</w:t>
      </w:r>
      <w:r w:rsidRPr="00CC4321">
        <w:rPr>
          <w:rFonts w:ascii="Montserrat" w:hAnsi="Montserrat"/>
          <w:b/>
          <w:sz w:val="18"/>
        </w:rPr>
        <w:t>]</w:t>
      </w:r>
    </w:p>
    <w:p w14:paraId="3A4AB062" w14:textId="5E5D7BFD" w:rsidR="00C14134" w:rsidRDefault="00C14134" w:rsidP="00C14134">
      <w:pPr>
        <w:spacing w:after="0"/>
        <w:ind w:left="11" w:right="23" w:hanging="11"/>
        <w:jc w:val="center"/>
        <w:rPr>
          <w:rFonts w:ascii="Montserrat" w:hAnsi="Montserrat"/>
          <w:b/>
          <w:sz w:val="18"/>
        </w:rPr>
      </w:pPr>
    </w:p>
    <w:p w14:paraId="436A7153" w14:textId="658A63E1" w:rsidR="00C14134" w:rsidRDefault="00C14134" w:rsidP="00C14134">
      <w:pPr>
        <w:spacing w:after="0"/>
        <w:ind w:left="11" w:right="23" w:hanging="11"/>
        <w:jc w:val="center"/>
        <w:rPr>
          <w:rFonts w:ascii="Montserrat" w:hAnsi="Montserrat"/>
          <w:b/>
          <w:sz w:val="18"/>
        </w:rPr>
      </w:pPr>
    </w:p>
    <w:p w14:paraId="092689B4" w14:textId="267D8580" w:rsidR="00C14134" w:rsidRDefault="00C14134" w:rsidP="00C14134">
      <w:pPr>
        <w:spacing w:after="0"/>
        <w:ind w:left="11" w:right="23" w:hanging="11"/>
        <w:jc w:val="center"/>
        <w:rPr>
          <w:rFonts w:ascii="Montserrat" w:hAnsi="Montserrat"/>
          <w:b/>
          <w:sz w:val="18"/>
        </w:rPr>
      </w:pPr>
    </w:p>
    <w:p w14:paraId="38774170" w14:textId="52163988" w:rsidR="00C14134" w:rsidRDefault="00C14134" w:rsidP="00C14134">
      <w:pPr>
        <w:spacing w:after="0"/>
        <w:ind w:left="11" w:right="23" w:hanging="11"/>
        <w:jc w:val="center"/>
        <w:rPr>
          <w:rFonts w:ascii="Montserrat" w:hAnsi="Montserrat"/>
          <w:b/>
          <w:sz w:val="18"/>
        </w:rPr>
      </w:pPr>
    </w:p>
    <w:p w14:paraId="39A9FA10" w14:textId="57375FCB" w:rsidR="00C14134" w:rsidRDefault="00C14134" w:rsidP="00C14134">
      <w:pPr>
        <w:spacing w:after="0"/>
        <w:ind w:left="11" w:right="23" w:hanging="11"/>
        <w:jc w:val="center"/>
        <w:rPr>
          <w:rFonts w:ascii="Montserrat" w:hAnsi="Montserrat"/>
          <w:b/>
          <w:sz w:val="18"/>
        </w:rPr>
      </w:pPr>
    </w:p>
    <w:p w14:paraId="0262E211" w14:textId="26874832" w:rsidR="00490B4C" w:rsidRDefault="00490B4C" w:rsidP="00C14134">
      <w:pPr>
        <w:spacing w:after="0"/>
        <w:ind w:left="11" w:right="23" w:hanging="11"/>
        <w:jc w:val="center"/>
        <w:rPr>
          <w:rFonts w:ascii="Montserrat" w:hAnsi="Montserrat"/>
          <w:b/>
          <w:sz w:val="18"/>
        </w:rPr>
      </w:pPr>
    </w:p>
    <w:p w14:paraId="2EE96B7A" w14:textId="4BCCF279" w:rsidR="00490B4C" w:rsidRDefault="00490B4C" w:rsidP="00C14134">
      <w:pPr>
        <w:spacing w:after="0"/>
        <w:ind w:left="11" w:right="23" w:hanging="11"/>
        <w:jc w:val="center"/>
        <w:rPr>
          <w:rFonts w:ascii="Montserrat" w:hAnsi="Montserrat"/>
          <w:b/>
          <w:sz w:val="18"/>
        </w:rPr>
      </w:pPr>
    </w:p>
    <w:p w14:paraId="107EECEB" w14:textId="7053A87E" w:rsidR="00490B4C" w:rsidRDefault="00490B4C" w:rsidP="00C14134">
      <w:pPr>
        <w:spacing w:after="0"/>
        <w:ind w:left="11" w:right="23" w:hanging="11"/>
        <w:jc w:val="center"/>
        <w:rPr>
          <w:rFonts w:ascii="Montserrat" w:hAnsi="Montserrat"/>
          <w:b/>
          <w:sz w:val="18"/>
        </w:rPr>
      </w:pPr>
    </w:p>
    <w:p w14:paraId="5473E1A8" w14:textId="7CA4DBD8" w:rsidR="00490B4C" w:rsidRDefault="00490B4C" w:rsidP="00C14134">
      <w:pPr>
        <w:spacing w:after="0"/>
        <w:ind w:left="11" w:right="23" w:hanging="11"/>
        <w:jc w:val="center"/>
        <w:rPr>
          <w:rFonts w:ascii="Montserrat" w:hAnsi="Montserrat"/>
          <w:b/>
          <w:sz w:val="18"/>
        </w:rPr>
      </w:pPr>
    </w:p>
    <w:p w14:paraId="5B92EA4C" w14:textId="2E335721" w:rsidR="00490B4C" w:rsidRDefault="00490B4C" w:rsidP="00C14134">
      <w:pPr>
        <w:spacing w:after="0"/>
        <w:ind w:left="11" w:right="23" w:hanging="11"/>
        <w:jc w:val="center"/>
        <w:rPr>
          <w:rFonts w:ascii="Montserrat" w:hAnsi="Montserrat"/>
          <w:b/>
          <w:sz w:val="18"/>
        </w:rPr>
      </w:pPr>
    </w:p>
    <w:p w14:paraId="02A24796" w14:textId="26A0FA9E" w:rsidR="00490B4C" w:rsidRDefault="00490B4C" w:rsidP="00C14134">
      <w:pPr>
        <w:spacing w:after="0"/>
        <w:ind w:left="11" w:right="23" w:hanging="11"/>
        <w:jc w:val="center"/>
        <w:rPr>
          <w:rFonts w:ascii="Montserrat" w:hAnsi="Montserrat"/>
          <w:b/>
          <w:sz w:val="18"/>
        </w:rPr>
      </w:pPr>
    </w:p>
    <w:p w14:paraId="08BB50ED" w14:textId="77777777" w:rsidR="00490B4C" w:rsidRDefault="00490B4C" w:rsidP="005E0763">
      <w:pPr>
        <w:spacing w:after="0"/>
        <w:ind w:right="23"/>
        <w:rPr>
          <w:rFonts w:ascii="Montserrat" w:hAnsi="Montserrat"/>
          <w:b/>
          <w:sz w:val="18"/>
        </w:rPr>
      </w:pPr>
    </w:p>
    <w:p w14:paraId="7AA9E103" w14:textId="77777777" w:rsidR="00C14134" w:rsidRDefault="00C14134" w:rsidP="00C14134">
      <w:pPr>
        <w:spacing w:after="0"/>
        <w:ind w:left="11" w:right="23" w:hanging="11"/>
        <w:jc w:val="center"/>
        <w:rPr>
          <w:rFonts w:ascii="Montserrat" w:hAnsi="Montserrat"/>
          <w:b/>
          <w:sz w:val="18"/>
        </w:rPr>
      </w:pPr>
    </w:p>
    <w:p w14:paraId="27D8AEEE" w14:textId="74D4549E" w:rsidR="00B655FC" w:rsidRPr="006B52F4" w:rsidRDefault="00B655FC" w:rsidP="00B655FC">
      <w:pPr>
        <w:spacing w:after="0"/>
        <w:ind w:left="0" w:right="22" w:firstLine="0"/>
        <w:rPr>
          <w:rFonts w:ascii="Montserrat" w:hAnsi="Montserrat"/>
          <w:b/>
          <w:bCs/>
          <w:sz w:val="18"/>
          <w:szCs w:val="18"/>
        </w:rPr>
      </w:pPr>
      <w:r w:rsidRPr="006B52F4">
        <w:rPr>
          <w:rFonts w:ascii="Montserrat" w:hAnsi="Montserrat"/>
          <w:b/>
          <w:bCs/>
          <w:sz w:val="18"/>
          <w:szCs w:val="18"/>
        </w:rPr>
        <w:t>[PARA EL CASO DE PERSONAS MORALES]</w:t>
      </w:r>
    </w:p>
    <w:p w14:paraId="10BF271D" w14:textId="104C44CD" w:rsidR="00B655FC" w:rsidRPr="006B52F4" w:rsidRDefault="00B655FC" w:rsidP="00B655FC">
      <w:pPr>
        <w:spacing w:after="0"/>
        <w:ind w:left="0" w:right="22" w:firstLine="0"/>
        <w:rPr>
          <w:rFonts w:ascii="Montserrat" w:hAnsi="Montserrat"/>
          <w:b/>
          <w:bCs/>
          <w:sz w:val="18"/>
          <w:szCs w:val="18"/>
        </w:rPr>
      </w:pPr>
    </w:p>
    <w:p w14:paraId="58F827F7" w14:textId="77777777" w:rsidR="00B655FC" w:rsidRPr="006B52F4" w:rsidRDefault="00B655FC" w:rsidP="00B655FC">
      <w:pPr>
        <w:spacing w:after="0"/>
        <w:ind w:left="0" w:right="22" w:firstLine="0"/>
        <w:rPr>
          <w:rFonts w:ascii="Montserrat" w:hAnsi="Montserrat"/>
          <w:b/>
          <w:bCs/>
          <w:sz w:val="18"/>
          <w:szCs w:val="18"/>
        </w:rPr>
      </w:pPr>
    </w:p>
    <w:p w14:paraId="3F0C6D70" w14:textId="03EF6EDC" w:rsidR="00D8029C" w:rsidRPr="006B52F4" w:rsidRDefault="008549F6">
      <w:pPr>
        <w:ind w:left="-5" w:right="22"/>
        <w:rPr>
          <w:rFonts w:ascii="Montserrat" w:hAnsi="Montserrat"/>
          <w:sz w:val="18"/>
          <w:szCs w:val="18"/>
        </w:rPr>
      </w:pPr>
      <w:r w:rsidRPr="006B52F4">
        <w:rPr>
          <w:rFonts w:ascii="Montserrat" w:hAnsi="Montserrat"/>
          <w:sz w:val="18"/>
          <w:szCs w:val="18"/>
        </w:rPr>
        <w:t xml:space="preserve">EI suscrito </w:t>
      </w:r>
      <w:r w:rsidR="00B908A6" w:rsidRPr="00E71CF6">
        <w:rPr>
          <w:rFonts w:ascii="Montserrat" w:hAnsi="Montserrat"/>
          <w:b/>
          <w:sz w:val="18"/>
          <w:u w:val="single"/>
        </w:rPr>
        <w:t>[Nombre del Representante Legal]</w:t>
      </w:r>
      <w:r w:rsidR="0064706A">
        <w:rPr>
          <w:rFonts w:ascii="Montserrat" w:hAnsi="Montserrat"/>
          <w:b/>
          <w:sz w:val="18"/>
        </w:rPr>
        <w:t>,</w:t>
      </w:r>
      <w:r w:rsidRPr="0064706A">
        <w:rPr>
          <w:rFonts w:ascii="Montserrat" w:hAnsi="Montserrat"/>
          <w:b/>
          <w:sz w:val="18"/>
        </w:rPr>
        <w:t xml:space="preserve"> </w:t>
      </w:r>
      <w:r w:rsidR="00B52C8B" w:rsidRPr="00FE23B1">
        <w:rPr>
          <w:rFonts w:ascii="Montserrat" w:hAnsi="Montserrat"/>
          <w:sz w:val="18"/>
        </w:rPr>
        <w:t>representante legal de la empresa</w:t>
      </w:r>
      <w:r w:rsidR="00B52C8B" w:rsidRPr="00FE23B1">
        <w:rPr>
          <w:rFonts w:ascii="Montserrat" w:hAnsi="Montserrat"/>
          <w:sz w:val="18"/>
          <w:szCs w:val="18"/>
        </w:rPr>
        <w:t xml:space="preserve"> </w:t>
      </w:r>
      <w:r w:rsidR="00B52C8B" w:rsidRPr="00FE23B1">
        <w:rPr>
          <w:rFonts w:ascii="Montserrat" w:hAnsi="Montserrat"/>
          <w:b/>
          <w:sz w:val="18"/>
          <w:szCs w:val="18"/>
          <w:u w:val="single"/>
        </w:rPr>
        <w:t>[razón social</w:t>
      </w:r>
      <w:r w:rsidR="00C73430" w:rsidRPr="00FE23B1">
        <w:rPr>
          <w:rFonts w:ascii="Montserrat" w:hAnsi="Montserrat"/>
          <w:b/>
          <w:sz w:val="18"/>
          <w:szCs w:val="18"/>
          <w:u w:val="single"/>
        </w:rPr>
        <w:t>]</w:t>
      </w:r>
      <w:r w:rsidR="00C73430" w:rsidRPr="00FE23B1">
        <w:rPr>
          <w:rFonts w:ascii="Montserrat" w:hAnsi="Montserrat"/>
          <w:b/>
          <w:sz w:val="18"/>
          <w:szCs w:val="18"/>
        </w:rPr>
        <w:t>,</w:t>
      </w:r>
      <w:r w:rsidR="00C73430" w:rsidRPr="00FE23B1">
        <w:rPr>
          <w:rFonts w:ascii="Montserrat" w:hAnsi="Montserrat"/>
          <w:sz w:val="18"/>
          <w:szCs w:val="18"/>
        </w:rPr>
        <w:t xml:space="preserve"> </w:t>
      </w:r>
      <w:r w:rsidR="00C73430" w:rsidRPr="00FE23B1">
        <w:rPr>
          <w:rFonts w:ascii="Montserrat" w:hAnsi="Montserrat"/>
          <w:sz w:val="18"/>
        </w:rPr>
        <w:t>con</w:t>
      </w:r>
      <w:r w:rsidR="00B52C8B" w:rsidRPr="00FE23B1">
        <w:rPr>
          <w:rFonts w:ascii="Montserrat" w:hAnsi="Montserrat"/>
          <w:sz w:val="18"/>
        </w:rPr>
        <w:t xml:space="preserve"> personalidad y facultades legales debidamente acreditadas mediante la escritura pública No.</w:t>
      </w:r>
      <w:r w:rsidR="00B52C8B" w:rsidRPr="00FE23B1">
        <w:rPr>
          <w:rFonts w:ascii="Montserrat" w:hAnsi="Montserrat"/>
          <w:b/>
          <w:sz w:val="18"/>
        </w:rPr>
        <w:t xml:space="preserve"> </w:t>
      </w:r>
      <w:r w:rsidR="00B52C8B" w:rsidRPr="00FE23B1">
        <w:rPr>
          <w:rFonts w:ascii="Montserrat" w:hAnsi="Montserrat"/>
          <w:b/>
          <w:sz w:val="18"/>
          <w:u w:val="single"/>
        </w:rPr>
        <w:t>[No. escritura pública]</w:t>
      </w:r>
      <w:r w:rsidR="00B52C8B" w:rsidRPr="00FE23B1">
        <w:rPr>
          <w:rFonts w:ascii="Montserrat" w:hAnsi="Montserrat"/>
          <w:b/>
          <w:sz w:val="18"/>
        </w:rPr>
        <w:t xml:space="preserve"> </w:t>
      </w:r>
      <w:r w:rsidR="00B52C8B" w:rsidRPr="00FE23B1">
        <w:rPr>
          <w:rFonts w:ascii="Montserrat" w:hAnsi="Montserrat"/>
          <w:sz w:val="18"/>
        </w:rPr>
        <w:t>de fecha</w:t>
      </w:r>
      <w:r w:rsidR="00B52C8B" w:rsidRPr="00FE23B1">
        <w:rPr>
          <w:rFonts w:ascii="Montserrat" w:hAnsi="Montserrat"/>
          <w:b/>
          <w:sz w:val="18"/>
        </w:rPr>
        <w:t xml:space="preserve"> </w:t>
      </w:r>
      <w:r w:rsidR="00B52C8B" w:rsidRPr="00FE23B1">
        <w:rPr>
          <w:rFonts w:ascii="Montserrat" w:hAnsi="Montserrat"/>
          <w:b/>
          <w:sz w:val="18"/>
          <w:u w:val="single"/>
        </w:rPr>
        <w:t>[día/mes/año]</w:t>
      </w:r>
      <w:r w:rsidR="00B52C8B" w:rsidRPr="00FE23B1">
        <w:rPr>
          <w:rFonts w:ascii="Montserrat" w:hAnsi="Montserrat"/>
          <w:b/>
          <w:sz w:val="18"/>
        </w:rPr>
        <w:t xml:space="preserve"> </w:t>
      </w:r>
      <w:r w:rsidR="00B52C8B" w:rsidRPr="00FE23B1">
        <w:rPr>
          <w:rFonts w:ascii="Montserrat" w:hAnsi="Montserrat"/>
          <w:sz w:val="18"/>
        </w:rPr>
        <w:t xml:space="preserve">otorgada ante la fe del Notario Público Lic. </w:t>
      </w:r>
      <w:r w:rsidR="00B52C8B" w:rsidRPr="00FE23B1">
        <w:rPr>
          <w:rFonts w:ascii="Montserrat" w:hAnsi="Montserrat"/>
          <w:b/>
          <w:sz w:val="18"/>
          <w:u w:val="single"/>
        </w:rPr>
        <w:t>[nombre del notario público]</w:t>
      </w:r>
      <w:r w:rsidR="00B52C8B" w:rsidRPr="00FE23B1">
        <w:rPr>
          <w:rFonts w:ascii="Montserrat" w:hAnsi="Montserrat"/>
          <w:b/>
          <w:sz w:val="18"/>
        </w:rPr>
        <w:t xml:space="preserve"> </w:t>
      </w:r>
      <w:r w:rsidR="00B52C8B" w:rsidRPr="00FE23B1">
        <w:rPr>
          <w:rFonts w:ascii="Montserrat" w:hAnsi="Montserrat"/>
          <w:sz w:val="18"/>
        </w:rPr>
        <w:t>de la Ciudad</w:t>
      </w:r>
      <w:r w:rsidR="00B52C8B" w:rsidRPr="00FE23B1">
        <w:rPr>
          <w:rFonts w:ascii="Montserrat" w:hAnsi="Montserrat"/>
          <w:b/>
          <w:sz w:val="18"/>
        </w:rPr>
        <w:t xml:space="preserve"> </w:t>
      </w:r>
      <w:r w:rsidR="00B52C8B" w:rsidRPr="00FE23B1">
        <w:rPr>
          <w:rFonts w:ascii="Montserrat" w:hAnsi="Montserrat"/>
          <w:b/>
          <w:sz w:val="18"/>
          <w:u w:val="single"/>
        </w:rPr>
        <w:t>[Ciudad donde se expide el instrumento notarial]</w:t>
      </w:r>
      <w:r w:rsidR="00B52C8B" w:rsidRPr="00FE23B1">
        <w:rPr>
          <w:rFonts w:ascii="Montserrat" w:hAnsi="Montserrat"/>
          <w:b/>
          <w:sz w:val="18"/>
        </w:rPr>
        <w:t xml:space="preserve"> </w:t>
      </w:r>
      <w:r w:rsidR="00B52C8B" w:rsidRPr="00FE23B1">
        <w:rPr>
          <w:rFonts w:ascii="Montserrat" w:hAnsi="Montserrat"/>
          <w:sz w:val="18"/>
        </w:rPr>
        <w:t xml:space="preserve">de la entidad federativa </w:t>
      </w:r>
      <w:r w:rsidR="005E6064" w:rsidRPr="00FE23B1">
        <w:rPr>
          <w:rFonts w:ascii="Montserrat" w:hAnsi="Montserrat"/>
          <w:b/>
          <w:sz w:val="18"/>
          <w:u w:val="single"/>
        </w:rPr>
        <w:t>[Entidad donde se expide el instrumento notarial]</w:t>
      </w:r>
      <w:r w:rsidR="005E6064" w:rsidRPr="006B52F4">
        <w:rPr>
          <w:rFonts w:ascii="Montserrat" w:hAnsi="Montserrat"/>
          <w:b/>
          <w:sz w:val="18"/>
          <w:szCs w:val="18"/>
        </w:rPr>
        <w:t xml:space="preserve"> </w:t>
      </w:r>
      <w:r w:rsidR="00B52C8B" w:rsidRPr="0064706A">
        <w:rPr>
          <w:rFonts w:ascii="Montserrat" w:hAnsi="Montserrat"/>
          <w:sz w:val="18"/>
        </w:rPr>
        <w:t>de la República Mexicana</w:t>
      </w:r>
      <w:r w:rsidR="005E6064">
        <w:rPr>
          <w:rFonts w:ascii="Montserrat" w:hAnsi="Montserrat"/>
          <w:sz w:val="18"/>
        </w:rPr>
        <w:t>,</w:t>
      </w:r>
      <w:r w:rsidR="00B52C8B" w:rsidRPr="0064706A">
        <w:rPr>
          <w:rFonts w:ascii="Montserrat" w:hAnsi="Montserrat"/>
          <w:sz w:val="18"/>
        </w:rPr>
        <w:t xml:space="preserve"> </w:t>
      </w:r>
      <w:r w:rsidR="00787319">
        <w:rPr>
          <w:rFonts w:ascii="Montserrat" w:hAnsi="Montserrat"/>
          <w:sz w:val="18"/>
        </w:rPr>
        <w:t>con</w:t>
      </w:r>
      <w:r w:rsidR="00EA37D7" w:rsidRPr="00E028E1">
        <w:rPr>
          <w:rFonts w:ascii="Montserrat" w:hAnsi="Montserrat"/>
          <w:sz w:val="18"/>
        </w:rPr>
        <w:t xml:space="preserve"> </w:t>
      </w:r>
      <w:r w:rsidR="00EA37D7">
        <w:rPr>
          <w:rFonts w:ascii="Montserrat" w:hAnsi="Montserrat"/>
          <w:sz w:val="18"/>
        </w:rPr>
        <w:t>relación al</w:t>
      </w:r>
      <w:r w:rsidR="00EA37D7" w:rsidRPr="00E028E1">
        <w:rPr>
          <w:rFonts w:ascii="Montserrat" w:hAnsi="Montserrat"/>
          <w:sz w:val="18"/>
        </w:rPr>
        <w:t xml:space="preserve"> permiso de</w:t>
      </w:r>
      <w:r w:rsidR="00EA37D7" w:rsidRPr="00E028E1">
        <w:rPr>
          <w:rFonts w:ascii="Montserrat" w:hAnsi="Montserrat"/>
          <w:b/>
          <w:sz w:val="18"/>
        </w:rPr>
        <w:t xml:space="preserve"> </w:t>
      </w:r>
      <w:r w:rsidR="00EA37D7" w:rsidRPr="00787319">
        <w:rPr>
          <w:rFonts w:ascii="Montserrat" w:hAnsi="Montserrat"/>
          <w:b/>
          <w:sz w:val="18"/>
          <w:u w:val="single"/>
        </w:rPr>
        <w:t>[actividad regulada de producto(s) permisionado(s)]</w:t>
      </w:r>
      <w:r w:rsidR="00EA37D7" w:rsidRPr="00E028E1">
        <w:rPr>
          <w:rFonts w:ascii="Montserrat" w:hAnsi="Montserrat"/>
          <w:b/>
          <w:sz w:val="18"/>
        </w:rPr>
        <w:t xml:space="preserve"> </w:t>
      </w:r>
      <w:r w:rsidR="00EA37D7" w:rsidRPr="00594058">
        <w:rPr>
          <w:rFonts w:ascii="Montserrat" w:hAnsi="Montserrat"/>
          <w:sz w:val="18"/>
        </w:rPr>
        <w:t>número</w:t>
      </w:r>
      <w:r w:rsidR="00EA37D7">
        <w:rPr>
          <w:rFonts w:ascii="Montserrat" w:hAnsi="Montserrat"/>
          <w:b/>
          <w:sz w:val="18"/>
        </w:rPr>
        <w:t xml:space="preserve"> </w:t>
      </w:r>
      <w:r w:rsidR="00EA37D7" w:rsidRPr="00787319">
        <w:rPr>
          <w:rFonts w:ascii="Montserrat" w:hAnsi="Montserrat"/>
          <w:b/>
          <w:sz w:val="18"/>
          <w:u w:val="single"/>
        </w:rPr>
        <w:t>[</w:t>
      </w:r>
      <w:r w:rsidR="00C30A6A">
        <w:rPr>
          <w:rFonts w:ascii="Montserrat" w:hAnsi="Montserrat"/>
          <w:b/>
          <w:sz w:val="18"/>
        </w:rPr>
        <w:t>Número de permiso</w:t>
      </w:r>
      <w:r w:rsidR="00EA37D7" w:rsidRPr="00787319">
        <w:rPr>
          <w:rFonts w:ascii="Montserrat" w:hAnsi="Montserrat"/>
          <w:b/>
          <w:sz w:val="18"/>
          <w:u w:val="single"/>
        </w:rPr>
        <w:t>]</w:t>
      </w:r>
      <w:r w:rsidR="00B52C8B" w:rsidRPr="006B52F4">
        <w:rPr>
          <w:rFonts w:ascii="Montserrat" w:hAnsi="Montserrat"/>
          <w:b/>
          <w:sz w:val="18"/>
          <w:szCs w:val="18"/>
        </w:rPr>
        <w:t xml:space="preserve"> </w:t>
      </w:r>
      <w:r w:rsidR="00321825" w:rsidRPr="00321825">
        <w:rPr>
          <w:rFonts w:ascii="Montserrat" w:hAnsi="Montserrat"/>
          <w:bCs/>
          <w:sz w:val="18"/>
          <w:szCs w:val="18"/>
        </w:rPr>
        <w:t xml:space="preserve">y </w:t>
      </w:r>
      <w:r w:rsidR="00D95C98" w:rsidRPr="006B52F4">
        <w:rPr>
          <w:rFonts w:ascii="Montserrat" w:hAnsi="Montserrat"/>
          <w:sz w:val="18"/>
          <w:szCs w:val="18"/>
        </w:rPr>
        <w:t>BAJO PROTESTA DE DECIR VERDAD</w:t>
      </w:r>
      <w:r w:rsidR="007479A7" w:rsidRPr="006B52F4">
        <w:rPr>
          <w:rFonts w:ascii="Montserrat" w:hAnsi="Montserrat"/>
          <w:sz w:val="18"/>
          <w:szCs w:val="18"/>
        </w:rPr>
        <w:t xml:space="preserve">, </w:t>
      </w:r>
      <w:r w:rsidR="00B52C8B" w:rsidRPr="006B52F4">
        <w:rPr>
          <w:rFonts w:ascii="Montserrat" w:hAnsi="Montserrat"/>
          <w:sz w:val="18"/>
          <w:szCs w:val="18"/>
        </w:rPr>
        <w:t>declaro</w:t>
      </w:r>
      <w:r w:rsidR="00EF4758">
        <w:rPr>
          <w:rFonts w:ascii="Montserrat" w:hAnsi="Montserrat"/>
          <w:sz w:val="18"/>
          <w:szCs w:val="18"/>
        </w:rPr>
        <w:t xml:space="preserve"> en nombre de mi representada</w:t>
      </w:r>
      <w:r w:rsidR="00B52C8B" w:rsidRPr="006B52F4">
        <w:rPr>
          <w:rFonts w:ascii="Montserrat" w:hAnsi="Montserrat"/>
          <w:sz w:val="18"/>
          <w:szCs w:val="18"/>
        </w:rPr>
        <w:t xml:space="preserve"> lo siguiente</w:t>
      </w:r>
      <w:r w:rsidRPr="006B52F4">
        <w:rPr>
          <w:rFonts w:ascii="Montserrat" w:hAnsi="Montserrat"/>
          <w:sz w:val="18"/>
          <w:szCs w:val="18"/>
        </w:rPr>
        <w:t>:</w:t>
      </w:r>
    </w:p>
    <w:p w14:paraId="6129AFBB" w14:textId="137C9D81" w:rsidR="00E60F26" w:rsidRPr="001E2292" w:rsidRDefault="0049258D" w:rsidP="005E0763">
      <w:pPr>
        <w:pStyle w:val="Prrafodelista"/>
        <w:numPr>
          <w:ilvl w:val="0"/>
          <w:numId w:val="10"/>
        </w:numPr>
        <w:spacing w:after="0"/>
        <w:ind w:right="23"/>
        <w:rPr>
          <w:rFonts w:ascii="Montserrat" w:hAnsi="Montserrat"/>
          <w:sz w:val="18"/>
        </w:rPr>
      </w:pPr>
      <w:r>
        <w:rPr>
          <w:rFonts w:ascii="Montserrat" w:hAnsi="Montserrat"/>
          <w:sz w:val="18"/>
        </w:rPr>
        <w:t>Que e</w:t>
      </w:r>
      <w:r w:rsidR="00CA6147">
        <w:rPr>
          <w:rFonts w:ascii="Montserrat" w:hAnsi="Montserrat"/>
          <w:sz w:val="18"/>
        </w:rPr>
        <w:t xml:space="preserve">s </w:t>
      </w:r>
      <w:r w:rsidR="00AB7078">
        <w:rPr>
          <w:rFonts w:ascii="Montserrat" w:hAnsi="Montserrat"/>
          <w:sz w:val="18"/>
        </w:rPr>
        <w:t>su</w:t>
      </w:r>
      <w:r w:rsidR="00CA6147">
        <w:rPr>
          <w:rFonts w:ascii="Montserrat" w:hAnsi="Montserrat"/>
          <w:sz w:val="18"/>
        </w:rPr>
        <w:t xml:space="preserve"> intención </w:t>
      </w:r>
      <w:r w:rsidR="00E60F26" w:rsidRPr="001E2292">
        <w:rPr>
          <w:rFonts w:ascii="Montserrat" w:hAnsi="Montserrat"/>
          <w:sz w:val="18"/>
        </w:rPr>
        <w:t xml:space="preserve">ceder los derechos y obligaciones del permiso de </w:t>
      </w:r>
      <w:r w:rsidR="00E60F26" w:rsidRPr="001E2292">
        <w:rPr>
          <w:rFonts w:ascii="Montserrat" w:hAnsi="Montserrat"/>
          <w:b/>
          <w:sz w:val="18"/>
        </w:rPr>
        <w:t>[actividad regulada de producto(s) permisionado(s)]</w:t>
      </w:r>
      <w:r w:rsidR="00E60F26" w:rsidRPr="001E2292">
        <w:rPr>
          <w:rFonts w:ascii="Montserrat" w:hAnsi="Montserrat"/>
          <w:sz w:val="18"/>
        </w:rPr>
        <w:t xml:space="preserve"> </w:t>
      </w:r>
      <w:r w:rsidR="00CA6147" w:rsidRPr="00594058">
        <w:rPr>
          <w:rFonts w:ascii="Montserrat" w:hAnsi="Montserrat"/>
          <w:sz w:val="18"/>
        </w:rPr>
        <w:t>número</w:t>
      </w:r>
      <w:r w:rsidR="00CA6147">
        <w:rPr>
          <w:rFonts w:ascii="Montserrat" w:hAnsi="Montserrat"/>
          <w:b/>
          <w:sz w:val="18"/>
        </w:rPr>
        <w:t xml:space="preserve"> </w:t>
      </w:r>
      <w:r w:rsidR="00CA6147" w:rsidRPr="00787319">
        <w:rPr>
          <w:rFonts w:ascii="Montserrat" w:hAnsi="Montserrat"/>
          <w:b/>
          <w:sz w:val="18"/>
          <w:u w:val="single"/>
        </w:rPr>
        <w:t>[</w:t>
      </w:r>
      <w:r w:rsidR="00C30A6A">
        <w:rPr>
          <w:rFonts w:ascii="Montserrat" w:hAnsi="Montserrat"/>
          <w:b/>
          <w:sz w:val="18"/>
        </w:rPr>
        <w:t>Número de permiso</w:t>
      </w:r>
      <w:r w:rsidR="00CA6147" w:rsidRPr="00787319">
        <w:rPr>
          <w:rFonts w:ascii="Montserrat" w:hAnsi="Montserrat"/>
          <w:b/>
          <w:sz w:val="18"/>
          <w:u w:val="single"/>
        </w:rPr>
        <w:t>]</w:t>
      </w:r>
      <w:r w:rsidR="00522E3E" w:rsidRPr="005E0763">
        <w:rPr>
          <w:rFonts w:ascii="Montserrat" w:hAnsi="Montserrat"/>
          <w:b/>
          <w:sz w:val="18"/>
        </w:rPr>
        <w:t xml:space="preserve"> </w:t>
      </w:r>
      <w:r w:rsidR="00E60F26" w:rsidRPr="001E2292">
        <w:rPr>
          <w:rFonts w:ascii="Montserrat" w:hAnsi="Montserrat"/>
          <w:sz w:val="18"/>
        </w:rPr>
        <w:t xml:space="preserve">en favor de </w:t>
      </w:r>
      <w:r w:rsidR="00E60F26" w:rsidRPr="001E2292">
        <w:rPr>
          <w:rFonts w:ascii="Montserrat" w:hAnsi="Montserrat"/>
          <w:b/>
          <w:sz w:val="18"/>
        </w:rPr>
        <w:t>[</w:t>
      </w:r>
      <w:r w:rsidR="00FE23B1">
        <w:rPr>
          <w:rFonts w:ascii="Montserrat" w:hAnsi="Montserrat"/>
          <w:b/>
          <w:sz w:val="18"/>
        </w:rPr>
        <w:t>nombre</w:t>
      </w:r>
      <w:r w:rsidR="00522E3E">
        <w:rPr>
          <w:rFonts w:ascii="Montserrat" w:hAnsi="Montserrat"/>
          <w:b/>
          <w:sz w:val="18"/>
        </w:rPr>
        <w:t xml:space="preserve"> o </w:t>
      </w:r>
      <w:r w:rsidR="00E60F26" w:rsidRPr="001E2292">
        <w:rPr>
          <w:rFonts w:ascii="Montserrat" w:hAnsi="Montserrat"/>
          <w:b/>
          <w:sz w:val="18"/>
        </w:rPr>
        <w:t>razón social]</w:t>
      </w:r>
      <w:r w:rsidR="004A4117">
        <w:rPr>
          <w:rFonts w:ascii="Montserrat" w:hAnsi="Montserrat"/>
          <w:sz w:val="18"/>
        </w:rPr>
        <w:t xml:space="preserve">, para lo cual solicito la autorización correspondiente a la Comisión Reguladora de Energía. </w:t>
      </w:r>
      <w:r w:rsidR="00E60F26" w:rsidRPr="001E2292">
        <w:rPr>
          <w:rFonts w:ascii="Montserrat" w:hAnsi="Montserrat"/>
          <w:sz w:val="18"/>
        </w:rPr>
        <w:t xml:space="preserve">  </w:t>
      </w:r>
    </w:p>
    <w:p w14:paraId="17478C8D" w14:textId="2EB31E74" w:rsidR="00E60F26" w:rsidRPr="001E2292" w:rsidRDefault="00E60F26" w:rsidP="005E0763">
      <w:pPr>
        <w:pStyle w:val="Prrafodelista"/>
        <w:numPr>
          <w:ilvl w:val="0"/>
          <w:numId w:val="10"/>
        </w:numPr>
        <w:spacing w:after="0"/>
        <w:ind w:right="23"/>
        <w:rPr>
          <w:rFonts w:ascii="Montserrat" w:hAnsi="Montserrat"/>
          <w:sz w:val="18"/>
        </w:rPr>
      </w:pPr>
      <w:r w:rsidRPr="001E2292">
        <w:rPr>
          <w:rFonts w:ascii="Montserrat" w:hAnsi="Montserrat"/>
          <w:sz w:val="18"/>
        </w:rPr>
        <w:t xml:space="preserve">Que, de conformidad con el </w:t>
      </w:r>
      <w:r w:rsidRPr="001E2292">
        <w:rPr>
          <w:rFonts w:ascii="Montserrat" w:hAnsi="Montserrat"/>
          <w:b/>
          <w:sz w:val="18"/>
        </w:rPr>
        <w:t xml:space="preserve">[nombre y datos de identificación del documento probatorio], </w:t>
      </w:r>
      <w:r w:rsidRPr="001E2292">
        <w:rPr>
          <w:rFonts w:ascii="Montserrat" w:hAnsi="Montserrat"/>
          <w:sz w:val="18"/>
        </w:rPr>
        <w:t xml:space="preserve">con fecha de </w:t>
      </w:r>
      <w:r w:rsidRPr="001E2292">
        <w:rPr>
          <w:rFonts w:ascii="Montserrat" w:hAnsi="Montserrat"/>
          <w:b/>
          <w:sz w:val="18"/>
        </w:rPr>
        <w:t>[</w:t>
      </w:r>
      <w:proofErr w:type="spellStart"/>
      <w:r w:rsidRPr="001E2292">
        <w:rPr>
          <w:rFonts w:ascii="Montserrat" w:hAnsi="Montserrat"/>
          <w:b/>
          <w:sz w:val="18"/>
        </w:rPr>
        <w:t>xx</w:t>
      </w:r>
      <w:proofErr w:type="spellEnd"/>
      <w:r w:rsidRPr="001E2292">
        <w:rPr>
          <w:rFonts w:ascii="Montserrat" w:hAnsi="Montserrat"/>
          <w:b/>
          <w:sz w:val="18"/>
        </w:rPr>
        <w:t xml:space="preserve"> de </w:t>
      </w:r>
      <w:proofErr w:type="spellStart"/>
      <w:r w:rsidRPr="001E2292">
        <w:rPr>
          <w:rFonts w:ascii="Montserrat" w:hAnsi="Montserrat"/>
          <w:b/>
          <w:sz w:val="18"/>
        </w:rPr>
        <w:t>xx</w:t>
      </w:r>
      <w:proofErr w:type="spellEnd"/>
      <w:r w:rsidRPr="001E2292">
        <w:rPr>
          <w:rFonts w:ascii="Montserrat" w:hAnsi="Montserrat"/>
          <w:b/>
          <w:sz w:val="18"/>
        </w:rPr>
        <w:t xml:space="preserve"> de 202x],</w:t>
      </w:r>
      <w:r w:rsidRPr="001E2292">
        <w:rPr>
          <w:rFonts w:ascii="Montserrat" w:hAnsi="Montserrat"/>
          <w:sz w:val="18"/>
        </w:rPr>
        <w:t xml:space="preserve"> se suscribió la cesión de derechos del permiso de </w:t>
      </w:r>
      <w:r w:rsidRPr="001E2292">
        <w:rPr>
          <w:rFonts w:ascii="Montserrat" w:hAnsi="Montserrat"/>
          <w:b/>
          <w:sz w:val="18"/>
        </w:rPr>
        <w:t>[actividad regulada de producto(s) permisionado(s)]</w:t>
      </w:r>
      <w:r w:rsidRPr="001E2292">
        <w:rPr>
          <w:rFonts w:ascii="Montserrat" w:hAnsi="Montserrat"/>
          <w:sz w:val="18"/>
        </w:rPr>
        <w:t xml:space="preserve"> número </w:t>
      </w:r>
      <w:r w:rsidRPr="001E2292">
        <w:rPr>
          <w:rFonts w:ascii="Montserrat" w:hAnsi="Montserrat"/>
          <w:b/>
          <w:sz w:val="18"/>
        </w:rPr>
        <w:t>[</w:t>
      </w:r>
      <w:r w:rsidR="00C30A6A">
        <w:rPr>
          <w:rFonts w:ascii="Montserrat" w:hAnsi="Montserrat"/>
          <w:b/>
          <w:sz w:val="18"/>
        </w:rPr>
        <w:t>Número de permiso</w:t>
      </w:r>
      <w:r w:rsidRPr="001E2292">
        <w:rPr>
          <w:rFonts w:ascii="Montserrat" w:hAnsi="Montserrat"/>
          <w:b/>
          <w:sz w:val="18"/>
        </w:rPr>
        <w:t>]</w:t>
      </w:r>
      <w:r w:rsidRPr="001E2292">
        <w:rPr>
          <w:rFonts w:ascii="Montserrat" w:hAnsi="Montserrat"/>
          <w:sz w:val="18"/>
        </w:rPr>
        <w:t>, sujeto a condición suspensiva, por lo que la cesión no surtirá efectos sino hasta que la Comisión autorice la cesión del permiso en términos del artículo 53 de la LH. Se adjunta copia del documento.</w:t>
      </w:r>
    </w:p>
    <w:p w14:paraId="2EE7BB1D" w14:textId="28A411A6" w:rsidR="00E60F26" w:rsidRPr="001E2292" w:rsidRDefault="00E60F26" w:rsidP="005E0763">
      <w:pPr>
        <w:pStyle w:val="Prrafodelista"/>
        <w:numPr>
          <w:ilvl w:val="0"/>
          <w:numId w:val="10"/>
        </w:numPr>
        <w:spacing w:after="0"/>
        <w:ind w:right="23"/>
        <w:rPr>
          <w:rFonts w:ascii="Montserrat" w:hAnsi="Montserrat"/>
          <w:sz w:val="18"/>
        </w:rPr>
      </w:pPr>
      <w:r w:rsidRPr="001E2292">
        <w:rPr>
          <w:rFonts w:ascii="Montserrat" w:hAnsi="Montserrat"/>
          <w:sz w:val="18"/>
        </w:rPr>
        <w:t xml:space="preserve">Que, a la fecha de este escrito, el permiso número </w:t>
      </w:r>
      <w:r w:rsidRPr="001E2292">
        <w:rPr>
          <w:rFonts w:ascii="Montserrat" w:hAnsi="Montserrat"/>
          <w:b/>
          <w:sz w:val="18"/>
        </w:rPr>
        <w:t>[</w:t>
      </w:r>
      <w:r w:rsidR="00C30A6A">
        <w:rPr>
          <w:rFonts w:ascii="Montserrat" w:hAnsi="Montserrat"/>
          <w:b/>
          <w:sz w:val="18"/>
        </w:rPr>
        <w:t>Número de permiso</w:t>
      </w:r>
      <w:r w:rsidRPr="001E2292">
        <w:rPr>
          <w:rFonts w:ascii="Montserrat" w:hAnsi="Montserrat"/>
          <w:b/>
          <w:sz w:val="18"/>
        </w:rPr>
        <w:t>]</w:t>
      </w:r>
      <w:r w:rsidR="00F16FAB">
        <w:rPr>
          <w:rFonts w:ascii="Montserrat" w:hAnsi="Montserrat"/>
          <w:b/>
          <w:sz w:val="18"/>
        </w:rPr>
        <w:t xml:space="preserve"> </w:t>
      </w:r>
      <w:r w:rsidRPr="001E2292">
        <w:rPr>
          <w:rFonts w:ascii="Montserrat" w:hAnsi="Montserrat"/>
          <w:sz w:val="18"/>
        </w:rPr>
        <w:t>se encuentra vigente y al corriente de sus obligaciones, información que puede constatarse en el expediente correspondiente</w:t>
      </w:r>
      <w:r w:rsidRPr="001E2292">
        <w:rPr>
          <w:rFonts w:ascii="Montserrat" w:hAnsi="Montserrat"/>
          <w:b/>
          <w:sz w:val="18"/>
        </w:rPr>
        <w:t xml:space="preserve">, </w:t>
      </w:r>
      <w:r w:rsidRPr="001E2292">
        <w:rPr>
          <w:rFonts w:ascii="Montserrat" w:hAnsi="Montserrat"/>
          <w:sz w:val="18"/>
        </w:rPr>
        <w:t>así como la documentación soporte adjunta a la presente solicitud (archivo (s) digitalizado (s) de los comprobantes de pago</w:t>
      </w:r>
      <w:r w:rsidR="008C2156">
        <w:rPr>
          <w:rFonts w:ascii="Montserrat" w:hAnsi="Montserrat"/>
          <w:sz w:val="18"/>
        </w:rPr>
        <w:t>s</w:t>
      </w:r>
      <w:r w:rsidRPr="001E2292">
        <w:rPr>
          <w:rFonts w:ascii="Montserrat" w:hAnsi="Montserrat"/>
          <w:sz w:val="18"/>
        </w:rPr>
        <w:t xml:space="preserve"> de aprovechamientos anual</w:t>
      </w:r>
      <w:r w:rsidR="008C2156">
        <w:rPr>
          <w:rFonts w:ascii="Montserrat" w:hAnsi="Montserrat"/>
          <w:sz w:val="18"/>
        </w:rPr>
        <w:t>es</w:t>
      </w:r>
      <w:r w:rsidRPr="001E2292">
        <w:rPr>
          <w:rFonts w:ascii="Montserrat" w:hAnsi="Montserrat"/>
          <w:sz w:val="18"/>
        </w:rPr>
        <w:t xml:space="preserve"> realizados durante la vigencia del permiso.</w:t>
      </w:r>
    </w:p>
    <w:p w14:paraId="7BD2EC6B" w14:textId="3945C80D" w:rsidR="001E2292" w:rsidRDefault="00E60F26" w:rsidP="005E0763">
      <w:pPr>
        <w:pStyle w:val="Prrafodelista"/>
        <w:numPr>
          <w:ilvl w:val="0"/>
          <w:numId w:val="10"/>
        </w:numPr>
        <w:spacing w:after="0"/>
        <w:ind w:right="23"/>
        <w:rPr>
          <w:rFonts w:ascii="Montserrat" w:hAnsi="Montserrat"/>
          <w:sz w:val="18"/>
        </w:rPr>
      </w:pPr>
      <w:r w:rsidRPr="001E2292">
        <w:rPr>
          <w:rFonts w:ascii="Montserrat" w:hAnsi="Montserrat"/>
          <w:sz w:val="18"/>
        </w:rPr>
        <w:t xml:space="preserve">Que la solicitud de autorización para </w:t>
      </w:r>
      <w:r w:rsidR="001F7207">
        <w:rPr>
          <w:rFonts w:ascii="Montserrat" w:hAnsi="Montserrat"/>
          <w:sz w:val="18"/>
        </w:rPr>
        <w:t>la modificación</w:t>
      </w:r>
      <w:r w:rsidRPr="001E2292">
        <w:rPr>
          <w:rFonts w:ascii="Montserrat" w:hAnsi="Montserrat"/>
          <w:sz w:val="18"/>
        </w:rPr>
        <w:t xml:space="preserve"> del permiso número </w:t>
      </w:r>
      <w:r w:rsidRPr="001E2292">
        <w:rPr>
          <w:rFonts w:ascii="Montserrat" w:hAnsi="Montserrat"/>
          <w:b/>
          <w:sz w:val="18"/>
        </w:rPr>
        <w:t>[</w:t>
      </w:r>
      <w:r w:rsidR="00C30A6A">
        <w:rPr>
          <w:rFonts w:ascii="Montserrat" w:hAnsi="Montserrat"/>
          <w:b/>
          <w:sz w:val="18"/>
        </w:rPr>
        <w:t>Número de permiso</w:t>
      </w:r>
      <w:r w:rsidRPr="001E2292">
        <w:rPr>
          <w:rFonts w:ascii="Montserrat" w:hAnsi="Montserrat"/>
          <w:b/>
          <w:sz w:val="18"/>
        </w:rPr>
        <w:t xml:space="preserve">] </w:t>
      </w:r>
      <w:r w:rsidRPr="001E2292">
        <w:rPr>
          <w:rFonts w:ascii="Montserrat" w:hAnsi="Montserrat"/>
          <w:sz w:val="18"/>
        </w:rPr>
        <w:t xml:space="preserve">por cesión se motiva por las siguientes razones: </w:t>
      </w:r>
    </w:p>
    <w:p w14:paraId="3F0347E4" w14:textId="77777777" w:rsidR="001E2292" w:rsidRDefault="00E60F26" w:rsidP="005E0763">
      <w:pPr>
        <w:pStyle w:val="Prrafodelista"/>
        <w:numPr>
          <w:ilvl w:val="1"/>
          <w:numId w:val="10"/>
        </w:numPr>
        <w:spacing w:after="0"/>
        <w:ind w:left="1080" w:right="23" w:firstLine="0"/>
        <w:rPr>
          <w:rFonts w:ascii="Montserrat" w:hAnsi="Montserrat"/>
          <w:sz w:val="18"/>
        </w:rPr>
      </w:pPr>
      <w:r w:rsidRPr="001E2292">
        <w:rPr>
          <w:rFonts w:ascii="Montserrat" w:hAnsi="Montserrat"/>
          <w:sz w:val="18"/>
        </w:rPr>
        <w:t>[Razón 1]</w:t>
      </w:r>
    </w:p>
    <w:p w14:paraId="5CB70215" w14:textId="77777777" w:rsidR="001E2292" w:rsidRDefault="00E60F26" w:rsidP="005E0763">
      <w:pPr>
        <w:pStyle w:val="Prrafodelista"/>
        <w:numPr>
          <w:ilvl w:val="1"/>
          <w:numId w:val="10"/>
        </w:numPr>
        <w:spacing w:after="0"/>
        <w:ind w:left="1080" w:right="23" w:firstLine="0"/>
        <w:rPr>
          <w:rFonts w:ascii="Montserrat" w:hAnsi="Montserrat"/>
          <w:sz w:val="18"/>
        </w:rPr>
      </w:pPr>
      <w:r w:rsidRPr="001E2292">
        <w:rPr>
          <w:rFonts w:ascii="Montserrat" w:hAnsi="Montserrat"/>
          <w:sz w:val="18"/>
        </w:rPr>
        <w:t>[…]</w:t>
      </w:r>
    </w:p>
    <w:p w14:paraId="74C88632" w14:textId="1923C467" w:rsidR="00E60F26" w:rsidRPr="001E2292" w:rsidRDefault="00E60F26" w:rsidP="005E0763">
      <w:pPr>
        <w:pStyle w:val="Prrafodelista"/>
        <w:numPr>
          <w:ilvl w:val="1"/>
          <w:numId w:val="10"/>
        </w:numPr>
        <w:spacing w:after="0"/>
        <w:ind w:left="1080" w:right="23" w:firstLine="0"/>
        <w:rPr>
          <w:rFonts w:ascii="Montserrat" w:hAnsi="Montserrat"/>
          <w:sz w:val="18"/>
        </w:rPr>
      </w:pPr>
      <w:r w:rsidRPr="001E2292">
        <w:rPr>
          <w:rFonts w:ascii="Montserrat" w:hAnsi="Montserrat"/>
          <w:sz w:val="18"/>
        </w:rPr>
        <w:t>[Razón z]</w:t>
      </w:r>
    </w:p>
    <w:p w14:paraId="1D3599FC" w14:textId="2C612786" w:rsidR="00C14134" w:rsidRDefault="00C14134" w:rsidP="00C14134">
      <w:pPr>
        <w:spacing w:after="0"/>
        <w:ind w:left="11" w:right="23" w:hanging="11"/>
        <w:rPr>
          <w:rFonts w:ascii="Montserrat" w:hAnsi="Montserrat"/>
          <w:sz w:val="18"/>
          <w:szCs w:val="18"/>
        </w:rPr>
      </w:pPr>
    </w:p>
    <w:p w14:paraId="26360464" w14:textId="4424FD87" w:rsidR="00C14134" w:rsidRDefault="00C14134" w:rsidP="00C14134">
      <w:pPr>
        <w:spacing w:after="0"/>
        <w:ind w:left="11" w:right="23" w:hanging="11"/>
        <w:rPr>
          <w:rFonts w:ascii="Montserrat" w:hAnsi="Montserrat"/>
          <w:sz w:val="18"/>
          <w:szCs w:val="18"/>
        </w:rPr>
      </w:pPr>
    </w:p>
    <w:p w14:paraId="5A1F091F" w14:textId="46E969CD" w:rsidR="00702C07" w:rsidRPr="00935744" w:rsidRDefault="00702C07" w:rsidP="00935744">
      <w:pPr>
        <w:pStyle w:val="Prrafodelista"/>
        <w:spacing w:after="0"/>
        <w:ind w:left="719" w:right="23" w:firstLine="0"/>
        <w:rPr>
          <w:rFonts w:ascii="Montserrat" w:hAnsi="Montserrat"/>
          <w:sz w:val="18"/>
          <w:szCs w:val="18"/>
        </w:rPr>
      </w:pPr>
    </w:p>
    <w:p w14:paraId="70D02221" w14:textId="77777777" w:rsidR="00C14134" w:rsidRPr="006B52F4" w:rsidRDefault="00C14134" w:rsidP="00C14134">
      <w:pPr>
        <w:spacing w:after="0"/>
        <w:ind w:left="11" w:right="23" w:hanging="11"/>
        <w:rPr>
          <w:rFonts w:ascii="Montserrat" w:hAnsi="Montserrat"/>
          <w:sz w:val="18"/>
          <w:szCs w:val="18"/>
        </w:rPr>
      </w:pPr>
    </w:p>
    <w:p w14:paraId="0FDDD69C" w14:textId="199BC9DB" w:rsidR="005C7DAE" w:rsidRDefault="00760DDE" w:rsidP="00FF385B">
      <w:pPr>
        <w:spacing w:after="0"/>
        <w:ind w:left="11" w:right="23" w:hanging="11"/>
        <w:jc w:val="center"/>
        <w:rPr>
          <w:rFonts w:ascii="Montserrat" w:hAnsi="Montserrat"/>
          <w:b/>
          <w:sz w:val="18"/>
        </w:rPr>
      </w:pPr>
      <w:r w:rsidRPr="00CC4321">
        <w:rPr>
          <w:rFonts w:ascii="Montserrat" w:hAnsi="Montserrat"/>
          <w:b/>
          <w:sz w:val="18"/>
        </w:rPr>
        <w:t xml:space="preserve"> </w:t>
      </w:r>
      <w:r w:rsidR="00E955CB" w:rsidRPr="00CC4321">
        <w:rPr>
          <w:rFonts w:ascii="Montserrat" w:hAnsi="Montserrat"/>
          <w:b/>
          <w:sz w:val="18"/>
        </w:rPr>
        <w:t>[Nombre</w:t>
      </w:r>
      <w:r w:rsidR="00123612" w:rsidRPr="00CC4321">
        <w:rPr>
          <w:rFonts w:ascii="Montserrat" w:hAnsi="Montserrat"/>
          <w:b/>
          <w:sz w:val="18"/>
        </w:rPr>
        <w:t xml:space="preserve"> y firma</w:t>
      </w:r>
      <w:r w:rsidR="00E955CB" w:rsidRPr="00CC4321">
        <w:rPr>
          <w:rFonts w:ascii="Montserrat" w:hAnsi="Montserrat"/>
          <w:b/>
          <w:sz w:val="18"/>
        </w:rPr>
        <w:t xml:space="preserve"> </w:t>
      </w:r>
      <w:r w:rsidR="00C258CC" w:rsidRPr="00CC4321">
        <w:rPr>
          <w:rFonts w:ascii="Montserrat" w:hAnsi="Montserrat"/>
          <w:b/>
          <w:sz w:val="18"/>
        </w:rPr>
        <w:t xml:space="preserve">autógrafa </w:t>
      </w:r>
      <w:r w:rsidR="00E955CB" w:rsidRPr="00CC4321">
        <w:rPr>
          <w:rFonts w:ascii="Montserrat" w:hAnsi="Montserrat"/>
          <w:b/>
          <w:sz w:val="18"/>
        </w:rPr>
        <w:t>del Representante Legal]</w:t>
      </w:r>
    </w:p>
    <w:p w14:paraId="36A7609E" w14:textId="089BA756" w:rsidR="005C7DAE" w:rsidRPr="00E45891" w:rsidRDefault="005C7DAE" w:rsidP="00E71CF6">
      <w:pPr>
        <w:spacing w:after="0"/>
        <w:ind w:right="22"/>
        <w:jc w:val="left"/>
        <w:rPr>
          <w:rFonts w:ascii="Montserrat" w:hAnsi="Montserrat"/>
          <w:sz w:val="18"/>
        </w:rPr>
      </w:pPr>
    </w:p>
    <w:sectPr w:rsidR="005C7DAE" w:rsidRPr="00E45891" w:rsidSect="00C258CC">
      <w:headerReference w:type="even" r:id="rId7"/>
      <w:headerReference w:type="default" r:id="rId8"/>
      <w:footerReference w:type="even" r:id="rId9"/>
      <w:footerReference w:type="default" r:id="rId10"/>
      <w:headerReference w:type="first" r:id="rId11"/>
      <w:footerReference w:type="first" r:id="rId12"/>
      <w:pgSz w:w="12240" w:h="15840"/>
      <w:pgMar w:top="1417" w:right="1701" w:bottom="1417" w:left="1701"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18DD1F5" w14:textId="77777777" w:rsidR="00407FD2" w:rsidRDefault="00407FD2" w:rsidP="008321F9">
      <w:pPr>
        <w:spacing w:after="0" w:line="240" w:lineRule="auto"/>
      </w:pPr>
      <w:r>
        <w:separator/>
      </w:r>
    </w:p>
  </w:endnote>
  <w:endnote w:type="continuationSeparator" w:id="0">
    <w:p w14:paraId="6F043DDE" w14:textId="77777777" w:rsidR="00407FD2" w:rsidRDefault="00407FD2" w:rsidP="008321F9">
      <w:pPr>
        <w:spacing w:after="0" w:line="240" w:lineRule="auto"/>
      </w:pPr>
      <w:r>
        <w:continuationSeparator/>
      </w:r>
    </w:p>
  </w:endnote>
  <w:endnote w:type="continuationNotice" w:id="1">
    <w:p w14:paraId="2491370D" w14:textId="77777777" w:rsidR="00407FD2" w:rsidRDefault="00407FD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Montserrat">
    <w:panose1 w:val="00000500000000000000"/>
    <w:charset w:val="00"/>
    <w:family w:val="auto"/>
    <w:pitch w:val="variable"/>
    <w:sig w:usb0="2000020F" w:usb1="00000003" w:usb2="00000000" w:usb3="00000000" w:csb0="00000197"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B608269" w14:textId="77777777" w:rsidR="00400C2B" w:rsidRDefault="00400C2B">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Montserrat" w:hAnsi="Montserrat"/>
        <w:sz w:val="14"/>
        <w:szCs w:val="18"/>
      </w:rPr>
      <w:id w:val="1885597581"/>
      <w:docPartObj>
        <w:docPartGallery w:val="Page Numbers (Bottom of Page)"/>
        <w:docPartUnique/>
      </w:docPartObj>
    </w:sdtPr>
    <w:sdtEndPr/>
    <w:sdtContent>
      <w:p w14:paraId="46F1A9A3" w14:textId="566F3A60" w:rsidR="008321F9" w:rsidRPr="008321F9" w:rsidRDefault="008321F9">
        <w:pPr>
          <w:pStyle w:val="Piedepgina"/>
          <w:jc w:val="right"/>
          <w:rPr>
            <w:rFonts w:ascii="Montserrat" w:hAnsi="Montserrat"/>
            <w:sz w:val="14"/>
            <w:szCs w:val="18"/>
          </w:rPr>
        </w:pPr>
        <w:r w:rsidRPr="008321F9">
          <w:rPr>
            <w:rFonts w:ascii="Montserrat" w:hAnsi="Montserrat"/>
            <w:sz w:val="14"/>
            <w:szCs w:val="18"/>
          </w:rPr>
          <w:fldChar w:fldCharType="begin"/>
        </w:r>
        <w:r w:rsidRPr="008321F9">
          <w:rPr>
            <w:rFonts w:ascii="Montserrat" w:hAnsi="Montserrat"/>
            <w:sz w:val="14"/>
            <w:szCs w:val="18"/>
          </w:rPr>
          <w:instrText>PAGE   \* MERGEFORMAT</w:instrText>
        </w:r>
        <w:r w:rsidRPr="008321F9">
          <w:rPr>
            <w:rFonts w:ascii="Montserrat" w:hAnsi="Montserrat"/>
            <w:sz w:val="14"/>
            <w:szCs w:val="18"/>
          </w:rPr>
          <w:fldChar w:fldCharType="separate"/>
        </w:r>
        <w:r w:rsidR="00760DDE" w:rsidRPr="00760DDE">
          <w:rPr>
            <w:rFonts w:ascii="Montserrat" w:hAnsi="Montserrat"/>
            <w:noProof/>
            <w:sz w:val="14"/>
            <w:szCs w:val="18"/>
            <w:lang w:val="es-ES"/>
          </w:rPr>
          <w:t>1</w:t>
        </w:r>
        <w:r w:rsidRPr="008321F9">
          <w:rPr>
            <w:rFonts w:ascii="Montserrat" w:hAnsi="Montserrat"/>
            <w:sz w:val="14"/>
            <w:szCs w:val="18"/>
          </w:rPr>
          <w:fldChar w:fldCharType="end"/>
        </w:r>
      </w:p>
    </w:sdtContent>
  </w:sdt>
  <w:p w14:paraId="4005A563" w14:textId="77777777" w:rsidR="008321F9" w:rsidRDefault="008321F9">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ACDD320" w14:textId="77777777" w:rsidR="00400C2B" w:rsidRDefault="00400C2B">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A380F3E" w14:textId="77777777" w:rsidR="00407FD2" w:rsidRDefault="00407FD2" w:rsidP="008321F9">
      <w:pPr>
        <w:spacing w:after="0" w:line="240" w:lineRule="auto"/>
      </w:pPr>
      <w:r>
        <w:separator/>
      </w:r>
    </w:p>
  </w:footnote>
  <w:footnote w:type="continuationSeparator" w:id="0">
    <w:p w14:paraId="4C3A4FF8" w14:textId="77777777" w:rsidR="00407FD2" w:rsidRDefault="00407FD2" w:rsidP="008321F9">
      <w:pPr>
        <w:spacing w:after="0" w:line="240" w:lineRule="auto"/>
      </w:pPr>
      <w:r>
        <w:continuationSeparator/>
      </w:r>
    </w:p>
  </w:footnote>
  <w:footnote w:type="continuationNotice" w:id="1">
    <w:p w14:paraId="4338BA58" w14:textId="77777777" w:rsidR="00407FD2" w:rsidRDefault="00407FD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AEC32FD" w14:textId="77777777" w:rsidR="00400C2B" w:rsidRDefault="00400C2B">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9CC9AB3" w14:textId="77777777" w:rsidR="00400C2B" w:rsidRDefault="00400C2B">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68F81C" w14:textId="77777777" w:rsidR="00400C2B" w:rsidRDefault="00400C2B">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E02F00"/>
    <w:multiLevelType w:val="hybridMultilevel"/>
    <w:tmpl w:val="AB265072"/>
    <w:lvl w:ilvl="0" w:tplc="080A000F">
      <w:start w:val="1"/>
      <w:numFmt w:val="decimal"/>
      <w:lvlText w:val="%1."/>
      <w:lvlJc w:val="left"/>
      <w:pPr>
        <w:ind w:left="730" w:hanging="360"/>
      </w:pPr>
    </w:lvl>
    <w:lvl w:ilvl="1" w:tplc="080A0019">
      <w:start w:val="1"/>
      <w:numFmt w:val="lowerLetter"/>
      <w:lvlText w:val="%2."/>
      <w:lvlJc w:val="left"/>
      <w:pPr>
        <w:ind w:left="1450" w:hanging="360"/>
      </w:pPr>
    </w:lvl>
    <w:lvl w:ilvl="2" w:tplc="080A001B" w:tentative="1">
      <w:start w:val="1"/>
      <w:numFmt w:val="lowerRoman"/>
      <w:lvlText w:val="%3."/>
      <w:lvlJc w:val="right"/>
      <w:pPr>
        <w:ind w:left="2170" w:hanging="180"/>
      </w:pPr>
    </w:lvl>
    <w:lvl w:ilvl="3" w:tplc="080A000F" w:tentative="1">
      <w:start w:val="1"/>
      <w:numFmt w:val="decimal"/>
      <w:lvlText w:val="%4."/>
      <w:lvlJc w:val="left"/>
      <w:pPr>
        <w:ind w:left="2890" w:hanging="360"/>
      </w:pPr>
    </w:lvl>
    <w:lvl w:ilvl="4" w:tplc="080A0019" w:tentative="1">
      <w:start w:val="1"/>
      <w:numFmt w:val="lowerLetter"/>
      <w:lvlText w:val="%5."/>
      <w:lvlJc w:val="left"/>
      <w:pPr>
        <w:ind w:left="3610" w:hanging="360"/>
      </w:pPr>
    </w:lvl>
    <w:lvl w:ilvl="5" w:tplc="080A001B" w:tentative="1">
      <w:start w:val="1"/>
      <w:numFmt w:val="lowerRoman"/>
      <w:lvlText w:val="%6."/>
      <w:lvlJc w:val="right"/>
      <w:pPr>
        <w:ind w:left="4330" w:hanging="180"/>
      </w:pPr>
    </w:lvl>
    <w:lvl w:ilvl="6" w:tplc="080A000F" w:tentative="1">
      <w:start w:val="1"/>
      <w:numFmt w:val="decimal"/>
      <w:lvlText w:val="%7."/>
      <w:lvlJc w:val="left"/>
      <w:pPr>
        <w:ind w:left="5050" w:hanging="360"/>
      </w:pPr>
    </w:lvl>
    <w:lvl w:ilvl="7" w:tplc="080A0019" w:tentative="1">
      <w:start w:val="1"/>
      <w:numFmt w:val="lowerLetter"/>
      <w:lvlText w:val="%8."/>
      <w:lvlJc w:val="left"/>
      <w:pPr>
        <w:ind w:left="5770" w:hanging="360"/>
      </w:pPr>
    </w:lvl>
    <w:lvl w:ilvl="8" w:tplc="080A001B" w:tentative="1">
      <w:start w:val="1"/>
      <w:numFmt w:val="lowerRoman"/>
      <w:lvlText w:val="%9."/>
      <w:lvlJc w:val="right"/>
      <w:pPr>
        <w:ind w:left="6490" w:hanging="180"/>
      </w:pPr>
    </w:lvl>
  </w:abstractNum>
  <w:abstractNum w:abstractNumId="1" w15:restartNumberingAfterBreak="0">
    <w:nsid w:val="151C7A3C"/>
    <w:multiLevelType w:val="hybridMultilevel"/>
    <w:tmpl w:val="4642C60A"/>
    <w:lvl w:ilvl="0" w:tplc="080A000F">
      <w:start w:val="1"/>
      <w:numFmt w:val="decimal"/>
      <w:lvlText w:val="%1."/>
      <w:lvlJc w:val="left"/>
      <w:pPr>
        <w:ind w:left="719" w:hanging="360"/>
      </w:pPr>
    </w:lvl>
    <w:lvl w:ilvl="1" w:tplc="080A0019">
      <w:start w:val="1"/>
      <w:numFmt w:val="lowerLetter"/>
      <w:lvlText w:val="%2."/>
      <w:lvlJc w:val="left"/>
      <w:pPr>
        <w:ind w:left="1439" w:hanging="360"/>
      </w:pPr>
    </w:lvl>
    <w:lvl w:ilvl="2" w:tplc="080A001B" w:tentative="1">
      <w:start w:val="1"/>
      <w:numFmt w:val="lowerRoman"/>
      <w:lvlText w:val="%3."/>
      <w:lvlJc w:val="right"/>
      <w:pPr>
        <w:ind w:left="2159" w:hanging="180"/>
      </w:pPr>
    </w:lvl>
    <w:lvl w:ilvl="3" w:tplc="080A000F" w:tentative="1">
      <w:start w:val="1"/>
      <w:numFmt w:val="decimal"/>
      <w:lvlText w:val="%4."/>
      <w:lvlJc w:val="left"/>
      <w:pPr>
        <w:ind w:left="2879" w:hanging="360"/>
      </w:pPr>
    </w:lvl>
    <w:lvl w:ilvl="4" w:tplc="080A0019" w:tentative="1">
      <w:start w:val="1"/>
      <w:numFmt w:val="lowerLetter"/>
      <w:lvlText w:val="%5."/>
      <w:lvlJc w:val="left"/>
      <w:pPr>
        <w:ind w:left="3599" w:hanging="360"/>
      </w:pPr>
    </w:lvl>
    <w:lvl w:ilvl="5" w:tplc="080A001B" w:tentative="1">
      <w:start w:val="1"/>
      <w:numFmt w:val="lowerRoman"/>
      <w:lvlText w:val="%6."/>
      <w:lvlJc w:val="right"/>
      <w:pPr>
        <w:ind w:left="4319" w:hanging="180"/>
      </w:pPr>
    </w:lvl>
    <w:lvl w:ilvl="6" w:tplc="080A000F" w:tentative="1">
      <w:start w:val="1"/>
      <w:numFmt w:val="decimal"/>
      <w:lvlText w:val="%7."/>
      <w:lvlJc w:val="left"/>
      <w:pPr>
        <w:ind w:left="5039" w:hanging="360"/>
      </w:pPr>
    </w:lvl>
    <w:lvl w:ilvl="7" w:tplc="080A0019" w:tentative="1">
      <w:start w:val="1"/>
      <w:numFmt w:val="lowerLetter"/>
      <w:lvlText w:val="%8."/>
      <w:lvlJc w:val="left"/>
      <w:pPr>
        <w:ind w:left="5759" w:hanging="360"/>
      </w:pPr>
    </w:lvl>
    <w:lvl w:ilvl="8" w:tplc="080A001B" w:tentative="1">
      <w:start w:val="1"/>
      <w:numFmt w:val="lowerRoman"/>
      <w:lvlText w:val="%9."/>
      <w:lvlJc w:val="right"/>
      <w:pPr>
        <w:ind w:left="6479" w:hanging="180"/>
      </w:pPr>
    </w:lvl>
  </w:abstractNum>
  <w:abstractNum w:abstractNumId="2" w15:restartNumberingAfterBreak="0">
    <w:nsid w:val="1BBF297C"/>
    <w:multiLevelType w:val="hybridMultilevel"/>
    <w:tmpl w:val="38EAD3BA"/>
    <w:lvl w:ilvl="0" w:tplc="080A001B">
      <w:start w:val="1"/>
      <w:numFmt w:val="lowerRoman"/>
      <w:lvlText w:val="%1."/>
      <w:lvlJc w:val="right"/>
      <w:pPr>
        <w:ind w:left="1428" w:hanging="360"/>
      </w:pPr>
    </w:lvl>
    <w:lvl w:ilvl="1" w:tplc="080A0019">
      <w:start w:val="1"/>
      <w:numFmt w:val="lowerLetter"/>
      <w:lvlText w:val="%2."/>
      <w:lvlJc w:val="left"/>
      <w:pPr>
        <w:ind w:left="2148" w:hanging="360"/>
      </w:pPr>
    </w:lvl>
    <w:lvl w:ilvl="2" w:tplc="080A001B">
      <w:start w:val="1"/>
      <w:numFmt w:val="lowerRoman"/>
      <w:lvlText w:val="%3."/>
      <w:lvlJc w:val="right"/>
      <w:pPr>
        <w:ind w:left="2868" w:hanging="180"/>
      </w:pPr>
    </w:lvl>
    <w:lvl w:ilvl="3" w:tplc="080A000F" w:tentative="1">
      <w:start w:val="1"/>
      <w:numFmt w:val="decimal"/>
      <w:lvlText w:val="%4."/>
      <w:lvlJc w:val="left"/>
      <w:pPr>
        <w:ind w:left="3588" w:hanging="360"/>
      </w:pPr>
    </w:lvl>
    <w:lvl w:ilvl="4" w:tplc="080A0019" w:tentative="1">
      <w:start w:val="1"/>
      <w:numFmt w:val="lowerLetter"/>
      <w:lvlText w:val="%5."/>
      <w:lvlJc w:val="left"/>
      <w:pPr>
        <w:ind w:left="4308" w:hanging="360"/>
      </w:pPr>
    </w:lvl>
    <w:lvl w:ilvl="5" w:tplc="080A001B" w:tentative="1">
      <w:start w:val="1"/>
      <w:numFmt w:val="lowerRoman"/>
      <w:lvlText w:val="%6."/>
      <w:lvlJc w:val="right"/>
      <w:pPr>
        <w:ind w:left="5028" w:hanging="180"/>
      </w:pPr>
    </w:lvl>
    <w:lvl w:ilvl="6" w:tplc="080A000F" w:tentative="1">
      <w:start w:val="1"/>
      <w:numFmt w:val="decimal"/>
      <w:lvlText w:val="%7."/>
      <w:lvlJc w:val="left"/>
      <w:pPr>
        <w:ind w:left="5748" w:hanging="360"/>
      </w:pPr>
    </w:lvl>
    <w:lvl w:ilvl="7" w:tplc="080A0019" w:tentative="1">
      <w:start w:val="1"/>
      <w:numFmt w:val="lowerLetter"/>
      <w:lvlText w:val="%8."/>
      <w:lvlJc w:val="left"/>
      <w:pPr>
        <w:ind w:left="6468" w:hanging="360"/>
      </w:pPr>
    </w:lvl>
    <w:lvl w:ilvl="8" w:tplc="080A001B" w:tentative="1">
      <w:start w:val="1"/>
      <w:numFmt w:val="lowerRoman"/>
      <w:lvlText w:val="%9."/>
      <w:lvlJc w:val="right"/>
      <w:pPr>
        <w:ind w:left="7188" w:hanging="180"/>
      </w:pPr>
    </w:lvl>
  </w:abstractNum>
  <w:abstractNum w:abstractNumId="3" w15:restartNumberingAfterBreak="0">
    <w:nsid w:val="2BF9269A"/>
    <w:multiLevelType w:val="hybridMultilevel"/>
    <w:tmpl w:val="ED86C4F6"/>
    <w:lvl w:ilvl="0" w:tplc="080A001B">
      <w:start w:val="1"/>
      <w:numFmt w:val="lowerRoman"/>
      <w:lvlText w:val="%1."/>
      <w:lvlJc w:val="righ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4" w15:restartNumberingAfterBreak="0">
    <w:nsid w:val="2F3E0E98"/>
    <w:multiLevelType w:val="hybridMultilevel"/>
    <w:tmpl w:val="DE782C4A"/>
    <w:lvl w:ilvl="0" w:tplc="7030547C">
      <w:start w:val="1"/>
      <w:numFmt w:val="decimal"/>
      <w:lvlText w:val="%1."/>
      <w:lvlJc w:val="left"/>
      <w:pPr>
        <w:ind w:left="10"/>
      </w:pPr>
      <w:rPr>
        <w:rFonts w:ascii="Montserrat" w:eastAsia="Calibri" w:hAnsi="Montserrat" w:cs="Calibri" w:hint="default"/>
        <w:b w:val="0"/>
        <w:i w:val="0"/>
        <w:strike w:val="0"/>
        <w:dstrike w:val="0"/>
        <w:color w:val="000000"/>
        <w:sz w:val="18"/>
        <w:szCs w:val="22"/>
        <w:u w:val="none" w:color="000000"/>
        <w:bdr w:val="none" w:sz="0" w:space="0" w:color="auto"/>
        <w:shd w:val="clear" w:color="auto" w:fill="auto"/>
        <w:vertAlign w:val="baseline"/>
      </w:rPr>
    </w:lvl>
    <w:lvl w:ilvl="1" w:tplc="A3547D5E">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26DAE44E">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3E940790">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658C2E0A">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9976BA8A">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EBF6DB0A">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C06682F6">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B1CEAA3A">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5" w15:restartNumberingAfterBreak="0">
    <w:nsid w:val="364378E0"/>
    <w:multiLevelType w:val="hybridMultilevel"/>
    <w:tmpl w:val="1E68C2EA"/>
    <w:lvl w:ilvl="0" w:tplc="78109B0A">
      <w:start w:val="1"/>
      <w:numFmt w:val="upperRoman"/>
      <w:lvlText w:val="%1."/>
      <w:lvlJc w:val="left"/>
      <w:pPr>
        <w:ind w:left="595" w:hanging="453"/>
      </w:pPr>
      <w:rPr>
        <w:rFonts w:hint="default"/>
      </w:rPr>
    </w:lvl>
    <w:lvl w:ilvl="1" w:tplc="732CC44E">
      <w:start w:val="1"/>
      <w:numFmt w:val="lowerRoman"/>
      <w:lvlText w:val="%2."/>
      <w:lvlJc w:val="right"/>
      <w:pPr>
        <w:ind w:left="1440" w:hanging="360"/>
      </w:pPr>
      <w:rPr>
        <w:rFonts w:ascii="Montserrat" w:hAnsi="Montserrat" w:hint="default"/>
        <w:sz w:val="20"/>
        <w:szCs w:val="20"/>
      </w:rPr>
    </w:lvl>
    <w:lvl w:ilvl="2" w:tplc="1FE4EBB8">
      <w:start w:val="1"/>
      <w:numFmt w:val="lowerLetter"/>
      <w:lvlText w:val="%3)"/>
      <w:lvlJc w:val="left"/>
      <w:pPr>
        <w:ind w:left="2160" w:hanging="180"/>
      </w:pPr>
      <w:rPr>
        <w:rFonts w:ascii="Montserrat" w:hAnsi="Montserrat" w:hint="default"/>
        <w:sz w:val="20"/>
      </w:rPr>
    </w:lvl>
    <w:lvl w:ilvl="3" w:tplc="080A000F">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46946B65"/>
    <w:multiLevelType w:val="hybridMultilevel"/>
    <w:tmpl w:val="B63A4160"/>
    <w:lvl w:ilvl="0" w:tplc="7030547C">
      <w:start w:val="1"/>
      <w:numFmt w:val="decimal"/>
      <w:lvlText w:val="%1."/>
      <w:lvlJc w:val="left"/>
      <w:pPr>
        <w:ind w:left="720" w:hanging="360"/>
      </w:pPr>
      <w:rPr>
        <w:rFonts w:ascii="Montserrat" w:eastAsia="Calibri" w:hAnsi="Montserrat" w:cs="Calibri" w:hint="default"/>
        <w:b w:val="0"/>
        <w:i w:val="0"/>
        <w:strike w:val="0"/>
        <w:dstrike w:val="0"/>
        <w:color w:val="000000"/>
        <w:sz w:val="18"/>
        <w:szCs w:val="22"/>
        <w:u w:val="none" w:color="000000"/>
        <w:bdr w:val="none" w:sz="0" w:space="0" w:color="auto"/>
        <w:shd w:val="clear" w:color="auto" w:fill="auto"/>
        <w:vertAlign w:val="baseline"/>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4B331C03"/>
    <w:multiLevelType w:val="hybridMultilevel"/>
    <w:tmpl w:val="B326713C"/>
    <w:lvl w:ilvl="0" w:tplc="7030547C">
      <w:start w:val="1"/>
      <w:numFmt w:val="decimal"/>
      <w:lvlText w:val="%1."/>
      <w:lvlJc w:val="left"/>
      <w:pPr>
        <w:ind w:left="720" w:hanging="360"/>
      </w:pPr>
      <w:rPr>
        <w:rFonts w:ascii="Montserrat" w:eastAsia="Calibri" w:hAnsi="Montserrat" w:cs="Calibri" w:hint="default"/>
        <w:b w:val="0"/>
        <w:i w:val="0"/>
        <w:strike w:val="0"/>
        <w:dstrike w:val="0"/>
        <w:color w:val="000000"/>
        <w:sz w:val="18"/>
        <w:szCs w:val="22"/>
        <w:u w:val="none" w:color="000000"/>
        <w:bdr w:val="none" w:sz="0" w:space="0" w:color="auto"/>
        <w:shd w:val="clear" w:color="auto" w:fill="auto"/>
        <w:vertAlign w:val="baseline"/>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52071305"/>
    <w:multiLevelType w:val="hybridMultilevel"/>
    <w:tmpl w:val="9A9E490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0">
    <w:nsid w:val="648E54D4"/>
    <w:multiLevelType w:val="hybridMultilevel"/>
    <w:tmpl w:val="4642C60A"/>
    <w:lvl w:ilvl="0" w:tplc="080A000F">
      <w:start w:val="1"/>
      <w:numFmt w:val="decimal"/>
      <w:lvlText w:val="%1."/>
      <w:lvlJc w:val="left"/>
      <w:pPr>
        <w:ind w:left="719" w:hanging="360"/>
      </w:pPr>
    </w:lvl>
    <w:lvl w:ilvl="1" w:tplc="080A0019">
      <w:start w:val="1"/>
      <w:numFmt w:val="lowerLetter"/>
      <w:lvlText w:val="%2."/>
      <w:lvlJc w:val="left"/>
      <w:pPr>
        <w:ind w:left="1439" w:hanging="360"/>
      </w:pPr>
    </w:lvl>
    <w:lvl w:ilvl="2" w:tplc="080A001B" w:tentative="1">
      <w:start w:val="1"/>
      <w:numFmt w:val="lowerRoman"/>
      <w:lvlText w:val="%3."/>
      <w:lvlJc w:val="right"/>
      <w:pPr>
        <w:ind w:left="2159" w:hanging="180"/>
      </w:pPr>
    </w:lvl>
    <w:lvl w:ilvl="3" w:tplc="080A000F" w:tentative="1">
      <w:start w:val="1"/>
      <w:numFmt w:val="decimal"/>
      <w:lvlText w:val="%4."/>
      <w:lvlJc w:val="left"/>
      <w:pPr>
        <w:ind w:left="2879" w:hanging="360"/>
      </w:pPr>
    </w:lvl>
    <w:lvl w:ilvl="4" w:tplc="080A0019" w:tentative="1">
      <w:start w:val="1"/>
      <w:numFmt w:val="lowerLetter"/>
      <w:lvlText w:val="%5."/>
      <w:lvlJc w:val="left"/>
      <w:pPr>
        <w:ind w:left="3599" w:hanging="360"/>
      </w:pPr>
    </w:lvl>
    <w:lvl w:ilvl="5" w:tplc="080A001B" w:tentative="1">
      <w:start w:val="1"/>
      <w:numFmt w:val="lowerRoman"/>
      <w:lvlText w:val="%6."/>
      <w:lvlJc w:val="right"/>
      <w:pPr>
        <w:ind w:left="4319" w:hanging="180"/>
      </w:pPr>
    </w:lvl>
    <w:lvl w:ilvl="6" w:tplc="080A000F" w:tentative="1">
      <w:start w:val="1"/>
      <w:numFmt w:val="decimal"/>
      <w:lvlText w:val="%7."/>
      <w:lvlJc w:val="left"/>
      <w:pPr>
        <w:ind w:left="5039" w:hanging="360"/>
      </w:pPr>
    </w:lvl>
    <w:lvl w:ilvl="7" w:tplc="080A0019" w:tentative="1">
      <w:start w:val="1"/>
      <w:numFmt w:val="lowerLetter"/>
      <w:lvlText w:val="%8."/>
      <w:lvlJc w:val="left"/>
      <w:pPr>
        <w:ind w:left="5759" w:hanging="360"/>
      </w:pPr>
    </w:lvl>
    <w:lvl w:ilvl="8" w:tplc="080A001B" w:tentative="1">
      <w:start w:val="1"/>
      <w:numFmt w:val="lowerRoman"/>
      <w:lvlText w:val="%9."/>
      <w:lvlJc w:val="right"/>
      <w:pPr>
        <w:ind w:left="6479" w:hanging="180"/>
      </w:pPr>
    </w:lvl>
  </w:abstractNum>
  <w:num w:numId="1">
    <w:abstractNumId w:val="4"/>
  </w:num>
  <w:num w:numId="2">
    <w:abstractNumId w:val="2"/>
  </w:num>
  <w:num w:numId="3">
    <w:abstractNumId w:val="5"/>
  </w:num>
  <w:num w:numId="4">
    <w:abstractNumId w:val="0"/>
  </w:num>
  <w:num w:numId="5">
    <w:abstractNumId w:val="8"/>
  </w:num>
  <w:num w:numId="6">
    <w:abstractNumId w:val="6"/>
  </w:num>
  <w:num w:numId="7">
    <w:abstractNumId w:val="7"/>
  </w:num>
  <w:num w:numId="8">
    <w:abstractNumId w:val="3"/>
  </w:num>
  <w:num w:numId="9">
    <w:abstractNumId w:val="9"/>
  </w:num>
  <w:num w:numId="10">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Katya Camargo Rios">
    <w15:presenceInfo w15:providerId="None" w15:userId="Katya Camargo Rio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trackRevisions/>
  <w:defaultTabStop w:val="708"/>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029C"/>
    <w:rsid w:val="00010846"/>
    <w:rsid w:val="00043796"/>
    <w:rsid w:val="00050FFF"/>
    <w:rsid w:val="0005440C"/>
    <w:rsid w:val="00095DEA"/>
    <w:rsid w:val="00123612"/>
    <w:rsid w:val="001410E0"/>
    <w:rsid w:val="001574CA"/>
    <w:rsid w:val="001B45AE"/>
    <w:rsid w:val="001D395C"/>
    <w:rsid w:val="001E2292"/>
    <w:rsid w:val="001F7207"/>
    <w:rsid w:val="002740AD"/>
    <w:rsid w:val="002A750D"/>
    <w:rsid w:val="002D3C5E"/>
    <w:rsid w:val="002E6DEC"/>
    <w:rsid w:val="00306191"/>
    <w:rsid w:val="00321825"/>
    <w:rsid w:val="003C606C"/>
    <w:rsid w:val="003E3BE4"/>
    <w:rsid w:val="003F6C0A"/>
    <w:rsid w:val="00400C2B"/>
    <w:rsid w:val="004024DE"/>
    <w:rsid w:val="00407FD2"/>
    <w:rsid w:val="00412839"/>
    <w:rsid w:val="00490B4C"/>
    <w:rsid w:val="0049258D"/>
    <w:rsid w:val="004A4117"/>
    <w:rsid w:val="00510B5E"/>
    <w:rsid w:val="00522E3E"/>
    <w:rsid w:val="0053445D"/>
    <w:rsid w:val="00580343"/>
    <w:rsid w:val="00583BF0"/>
    <w:rsid w:val="005C7DAE"/>
    <w:rsid w:val="005E0763"/>
    <w:rsid w:val="005E6064"/>
    <w:rsid w:val="00644BC2"/>
    <w:rsid w:val="0064706A"/>
    <w:rsid w:val="006B52F4"/>
    <w:rsid w:val="00702C07"/>
    <w:rsid w:val="007429E9"/>
    <w:rsid w:val="007479A7"/>
    <w:rsid w:val="00760DDE"/>
    <w:rsid w:val="00787319"/>
    <w:rsid w:val="007B0CC3"/>
    <w:rsid w:val="008321F9"/>
    <w:rsid w:val="00842928"/>
    <w:rsid w:val="00845971"/>
    <w:rsid w:val="00845B93"/>
    <w:rsid w:val="00845F9E"/>
    <w:rsid w:val="008549F6"/>
    <w:rsid w:val="00884811"/>
    <w:rsid w:val="008C2156"/>
    <w:rsid w:val="008C3F2C"/>
    <w:rsid w:val="00932EF6"/>
    <w:rsid w:val="00935744"/>
    <w:rsid w:val="009663F0"/>
    <w:rsid w:val="00966F81"/>
    <w:rsid w:val="0099352E"/>
    <w:rsid w:val="009B58A6"/>
    <w:rsid w:val="00A330A6"/>
    <w:rsid w:val="00A50F6A"/>
    <w:rsid w:val="00AB7078"/>
    <w:rsid w:val="00AC028B"/>
    <w:rsid w:val="00AC4B90"/>
    <w:rsid w:val="00AF3AFC"/>
    <w:rsid w:val="00AF6A7B"/>
    <w:rsid w:val="00B10102"/>
    <w:rsid w:val="00B52C8B"/>
    <w:rsid w:val="00B655FC"/>
    <w:rsid w:val="00B7281E"/>
    <w:rsid w:val="00B86E69"/>
    <w:rsid w:val="00B908A6"/>
    <w:rsid w:val="00B937FE"/>
    <w:rsid w:val="00B93AF1"/>
    <w:rsid w:val="00C123A0"/>
    <w:rsid w:val="00C14134"/>
    <w:rsid w:val="00C258CC"/>
    <w:rsid w:val="00C30A6A"/>
    <w:rsid w:val="00C46446"/>
    <w:rsid w:val="00C73430"/>
    <w:rsid w:val="00C774F5"/>
    <w:rsid w:val="00CA6147"/>
    <w:rsid w:val="00CA6757"/>
    <w:rsid w:val="00CC4321"/>
    <w:rsid w:val="00D8029C"/>
    <w:rsid w:val="00D95C98"/>
    <w:rsid w:val="00DA261C"/>
    <w:rsid w:val="00E2320D"/>
    <w:rsid w:val="00E439FB"/>
    <w:rsid w:val="00E45891"/>
    <w:rsid w:val="00E60F26"/>
    <w:rsid w:val="00E71CF6"/>
    <w:rsid w:val="00E81836"/>
    <w:rsid w:val="00E955CB"/>
    <w:rsid w:val="00EA37D7"/>
    <w:rsid w:val="00EC78E6"/>
    <w:rsid w:val="00ED76E0"/>
    <w:rsid w:val="00EF4758"/>
    <w:rsid w:val="00F1626A"/>
    <w:rsid w:val="00F16FAB"/>
    <w:rsid w:val="00F621D3"/>
    <w:rsid w:val="00FE23B1"/>
    <w:rsid w:val="00FF385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804884A"/>
  <w15:docId w15:val="{59380C28-4C20-4A70-87E8-38D82A514C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s-MX" w:eastAsia="es-MX"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C028B"/>
    <w:pPr>
      <w:spacing w:after="290"/>
      <w:ind w:left="10" w:hanging="10"/>
      <w:jc w:val="both"/>
    </w:pPr>
    <w:rPr>
      <w:rFonts w:ascii="Calibri" w:eastAsia="Calibri" w:hAnsi="Calibri" w:cs="Calibri"/>
      <w:color w:val="00000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8321F9"/>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8321F9"/>
    <w:rPr>
      <w:rFonts w:ascii="Calibri" w:eastAsia="Calibri" w:hAnsi="Calibri" w:cs="Calibri"/>
      <w:color w:val="000000"/>
    </w:rPr>
  </w:style>
  <w:style w:type="paragraph" w:styleId="Piedepgina">
    <w:name w:val="footer"/>
    <w:basedOn w:val="Normal"/>
    <w:link w:val="PiedepginaCar"/>
    <w:uiPriority w:val="99"/>
    <w:unhideWhenUsed/>
    <w:rsid w:val="008321F9"/>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321F9"/>
    <w:rPr>
      <w:rFonts w:ascii="Calibri" w:eastAsia="Calibri" w:hAnsi="Calibri" w:cs="Calibri"/>
      <w:color w:val="000000"/>
    </w:rPr>
  </w:style>
  <w:style w:type="paragraph" w:styleId="Prrafodelista">
    <w:name w:val="List Paragraph"/>
    <w:basedOn w:val="Normal"/>
    <w:uiPriority w:val="34"/>
    <w:qFormat/>
    <w:rsid w:val="00412839"/>
    <w:pPr>
      <w:ind w:left="720"/>
      <w:contextualSpacing/>
    </w:pPr>
  </w:style>
  <w:style w:type="paragraph" w:customStyle="1" w:styleId="Default">
    <w:name w:val="Default"/>
    <w:rsid w:val="00D95C98"/>
    <w:pPr>
      <w:autoSpaceDE w:val="0"/>
      <w:autoSpaceDN w:val="0"/>
      <w:adjustRightInd w:val="0"/>
      <w:spacing w:after="0" w:line="240" w:lineRule="auto"/>
    </w:pPr>
    <w:rPr>
      <w:rFonts w:ascii="Arial" w:eastAsiaTheme="minorHAnsi" w:hAnsi="Arial" w:cs="Arial"/>
      <w:color w:val="000000"/>
      <w:sz w:val="24"/>
      <w:szCs w:val="24"/>
      <w:lang w:eastAsia="en-US"/>
    </w:rPr>
  </w:style>
  <w:style w:type="character" w:styleId="Refdecomentario">
    <w:name w:val="annotation reference"/>
    <w:basedOn w:val="Fuentedeprrafopredeter"/>
    <w:uiPriority w:val="99"/>
    <w:unhideWhenUsed/>
    <w:rsid w:val="00760DDE"/>
    <w:rPr>
      <w:sz w:val="16"/>
      <w:szCs w:val="16"/>
    </w:rPr>
  </w:style>
  <w:style w:type="paragraph" w:styleId="Textocomentario">
    <w:name w:val="annotation text"/>
    <w:basedOn w:val="Normal"/>
    <w:link w:val="TextocomentarioCar"/>
    <w:uiPriority w:val="99"/>
    <w:unhideWhenUsed/>
    <w:rsid w:val="00760DDE"/>
    <w:pPr>
      <w:spacing w:after="160" w:line="240" w:lineRule="auto"/>
      <w:ind w:left="0" w:firstLine="0"/>
      <w:jc w:val="left"/>
    </w:pPr>
    <w:rPr>
      <w:rFonts w:asciiTheme="minorHAnsi" w:eastAsiaTheme="minorHAnsi" w:hAnsiTheme="minorHAnsi" w:cstheme="minorBidi"/>
      <w:color w:val="auto"/>
      <w:sz w:val="20"/>
      <w:szCs w:val="20"/>
      <w:lang w:eastAsia="en-US"/>
    </w:rPr>
  </w:style>
  <w:style w:type="character" w:customStyle="1" w:styleId="TextocomentarioCar">
    <w:name w:val="Texto comentario Car"/>
    <w:basedOn w:val="Fuentedeprrafopredeter"/>
    <w:link w:val="Textocomentario"/>
    <w:uiPriority w:val="99"/>
    <w:rsid w:val="00760DDE"/>
    <w:rPr>
      <w:rFonts w:eastAsiaTheme="minorHAnsi"/>
      <w:sz w:val="20"/>
      <w:szCs w:val="20"/>
      <w:lang w:eastAsia="en-US"/>
    </w:rPr>
  </w:style>
  <w:style w:type="paragraph" w:styleId="Textodeglobo">
    <w:name w:val="Balloon Text"/>
    <w:basedOn w:val="Normal"/>
    <w:link w:val="TextodegloboCar"/>
    <w:uiPriority w:val="99"/>
    <w:semiHidden/>
    <w:unhideWhenUsed/>
    <w:rsid w:val="00760DDE"/>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760DDE"/>
    <w:rPr>
      <w:rFonts w:ascii="Segoe UI" w:eastAsia="Calibri" w:hAnsi="Segoe UI" w:cs="Segoe UI"/>
      <w:color w:val="000000"/>
      <w:sz w:val="18"/>
      <w:szCs w:val="18"/>
    </w:rPr>
  </w:style>
  <w:style w:type="paragraph" w:styleId="Asuntodelcomentario">
    <w:name w:val="annotation subject"/>
    <w:basedOn w:val="Textocomentario"/>
    <w:next w:val="Textocomentario"/>
    <w:link w:val="AsuntodelcomentarioCar"/>
    <w:uiPriority w:val="99"/>
    <w:semiHidden/>
    <w:unhideWhenUsed/>
    <w:rsid w:val="0005440C"/>
    <w:pPr>
      <w:spacing w:after="290"/>
      <w:ind w:left="10" w:hanging="10"/>
      <w:jc w:val="both"/>
    </w:pPr>
    <w:rPr>
      <w:rFonts w:ascii="Calibri" w:eastAsia="Calibri" w:hAnsi="Calibri" w:cs="Calibri"/>
      <w:b/>
      <w:bCs/>
      <w:color w:val="000000"/>
      <w:lang w:eastAsia="es-MX"/>
    </w:rPr>
  </w:style>
  <w:style w:type="character" w:customStyle="1" w:styleId="AsuntodelcomentarioCar">
    <w:name w:val="Asunto del comentario Car"/>
    <w:basedOn w:val="TextocomentarioCar"/>
    <w:link w:val="Asuntodelcomentario"/>
    <w:uiPriority w:val="99"/>
    <w:semiHidden/>
    <w:rsid w:val="0005440C"/>
    <w:rPr>
      <w:rFonts w:ascii="Calibri" w:eastAsia="Calibri" w:hAnsi="Calibri" w:cs="Calibri"/>
      <w:b/>
      <w:bCs/>
      <w:color w:val="000000"/>
      <w:sz w:val="20"/>
      <w:szCs w:val="20"/>
      <w:lang w:eastAsia="en-US"/>
    </w:rPr>
  </w:style>
  <w:style w:type="paragraph" w:styleId="Revisin">
    <w:name w:val="Revision"/>
    <w:hidden/>
    <w:uiPriority w:val="99"/>
    <w:semiHidden/>
    <w:rsid w:val="0005440C"/>
    <w:pPr>
      <w:spacing w:after="0" w:line="240" w:lineRule="auto"/>
    </w:pPr>
    <w:rPr>
      <w:rFonts w:ascii="Calibri" w:eastAsia="Calibri" w:hAnsi="Calibri" w:cs="Calibri"/>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5975455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18"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customXml" Target="../customXml/item2.xml"/><Relationship Id="rId2" Type="http://schemas.openxmlformats.org/officeDocument/2006/relationships/styles" Target="styles.xml"/><Relationship Id="rId16"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microsoft.com/office/2011/relationships/people" Target="peop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15CC4762E5BC3348A04BB05E7E3C83BE" ma:contentTypeVersion="10" ma:contentTypeDescription="Crear nuevo documento." ma:contentTypeScope="" ma:versionID="338b2db447e35b60c4d18592e5286016">
  <xsd:schema xmlns:xsd="http://www.w3.org/2001/XMLSchema" xmlns:xs="http://www.w3.org/2001/XMLSchema" xmlns:p="http://schemas.microsoft.com/office/2006/metadata/properties" xmlns:ns2="0db4aeaf-d8e0-4c41-a6d8-2e2a025cfbf4" xmlns:ns3="b69ebcb7-5874-41c5-9552-c801af4149b3" targetNamespace="http://schemas.microsoft.com/office/2006/metadata/properties" ma:root="true" ma:fieldsID="82de8683e76c72406a10eb333d8f1b3e" ns2:_="" ns3:_="">
    <xsd:import namespace="0db4aeaf-d8e0-4c41-a6d8-2e2a025cfbf4"/>
    <xsd:import namespace="b69ebcb7-5874-41c5-9552-c801af4149b3"/>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db4aeaf-d8e0-4c41-a6d8-2e2a025cfbf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Etiquetas de imagen" ma:readOnly="false" ma:fieldId="{5cf76f15-5ced-4ddc-b409-7134ff3c332f}" ma:taxonomyMulti="true" ma:sspId="a0e3766d-f394-4e2b-979c-251ccb5b2be9"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69ebcb7-5874-41c5-9552-c801af4149b3" elementFormDefault="qualified">
    <xsd:import namespace="http://schemas.microsoft.com/office/2006/documentManagement/types"/>
    <xsd:import namespace="http://schemas.microsoft.com/office/infopath/2007/PartnerControls"/>
    <xsd:element name="SharedWithUsers" ma:index="10"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Detalles de uso compartido" ma:internalName="SharedWithDetails" ma:readOnly="true">
      <xsd:simpleType>
        <xsd:restriction base="dms:Note">
          <xsd:maxLength value="255"/>
        </xsd:restriction>
      </xsd:simpleType>
    </xsd:element>
    <xsd:element name="TaxCatchAll" ma:index="14" nillable="true" ma:displayName="Taxonomy Catch All Column" ma:hidden="true" ma:list="{76bc4703-8b0b-4579-83d9-92374ce1eb1f}" ma:internalName="TaxCatchAll" ma:showField="CatchAllData" ma:web="b69ebcb7-5874-41c5-9552-c801af4149b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0db4aeaf-d8e0-4c41-a6d8-2e2a025cfbf4">
      <Terms xmlns="http://schemas.microsoft.com/office/infopath/2007/PartnerControls"/>
    </lcf76f155ced4ddcb4097134ff3c332f>
    <TaxCatchAll xmlns="b69ebcb7-5874-41c5-9552-c801af4149b3" xsi:nil="true"/>
  </documentManagement>
</p:properties>
</file>

<file path=customXml/itemProps1.xml><?xml version="1.0" encoding="utf-8"?>
<ds:datastoreItem xmlns:ds="http://schemas.openxmlformats.org/officeDocument/2006/customXml" ds:itemID="{DE40CC95-9EB2-42DA-BE95-61DC9E85290F}"/>
</file>

<file path=customXml/itemProps2.xml><?xml version="1.0" encoding="utf-8"?>
<ds:datastoreItem xmlns:ds="http://schemas.openxmlformats.org/officeDocument/2006/customXml" ds:itemID="{494AC414-8C14-4C24-9993-43AFFD751E04}"/>
</file>

<file path=customXml/itemProps3.xml><?xml version="1.0" encoding="utf-8"?>
<ds:datastoreItem xmlns:ds="http://schemas.openxmlformats.org/officeDocument/2006/customXml" ds:itemID="{D80C21DC-6FEF-49A0-9452-B5AEC843E1EC}"/>
</file>

<file path=docProps/app.xml><?xml version="1.0" encoding="utf-8"?>
<Properties xmlns="http://schemas.openxmlformats.org/officeDocument/2006/extended-properties" xmlns:vt="http://schemas.openxmlformats.org/officeDocument/2006/docPropsVTypes">
  <Template>Normal</Template>
  <TotalTime>13</TotalTime>
  <Pages>2</Pages>
  <Words>602</Words>
  <Characters>3316</Characters>
  <Application>Microsoft Office Word</Application>
  <DocSecurity>0</DocSecurity>
  <Lines>27</Lines>
  <Paragraphs>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3911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Yessenia Vidal</dc:creator>
  <cp:keywords/>
  <cp:lastModifiedBy>Regulación de Petrolíferos</cp:lastModifiedBy>
  <cp:revision>9</cp:revision>
  <dcterms:created xsi:type="dcterms:W3CDTF">2021-07-28T18:00:00Z</dcterms:created>
  <dcterms:modified xsi:type="dcterms:W3CDTF">2022-06-09T20:52:00Z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0x01010015CC4762E5BC3348A04BB05E7E3C83BE</vt:lpwstr>
  </property>
</Properties>
</file>